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5B3F1" w14:textId="77777777" w:rsidR="00550A49" w:rsidRPr="004615A7" w:rsidRDefault="003C59C7" w:rsidP="0045369C">
      <w:pPr>
        <w:pStyle w:val="Heading1"/>
        <w:keepNext w:val="0"/>
        <w:keepLines w:val="0"/>
        <w:tabs>
          <w:tab w:val="left" w:pos="1495"/>
          <w:tab w:val="center" w:pos="5040"/>
        </w:tabs>
        <w:spacing w:before="0"/>
        <w:jc w:val="center"/>
        <w:rPr>
          <w:rFonts w:ascii="Times New Roman" w:hAnsi="Times New Roman" w:cs="Times New Roman"/>
          <w:color w:val="auto"/>
        </w:rPr>
      </w:pPr>
      <w:r w:rsidRPr="004615A7">
        <w:rPr>
          <w:rFonts w:ascii="Times New Roman" w:hAnsi="Times New Roman" w:cs="Times New Roman"/>
          <w:color w:val="auto"/>
        </w:rPr>
        <w:t>Interpretation of the</w:t>
      </w:r>
    </w:p>
    <w:p w14:paraId="1FF51E9C" w14:textId="77777777" w:rsidR="003C59C7" w:rsidRDefault="003C59C7" w:rsidP="0045369C">
      <w:pPr>
        <w:pStyle w:val="Heading1"/>
        <w:keepNext w:val="0"/>
        <w:keepLines w:val="0"/>
        <w:tabs>
          <w:tab w:val="left" w:pos="1495"/>
          <w:tab w:val="center" w:pos="5040"/>
        </w:tabs>
        <w:spacing w:before="0" w:after="280"/>
        <w:jc w:val="center"/>
        <w:rPr>
          <w:rFonts w:ascii="Times New Roman" w:hAnsi="Times New Roman" w:cs="Times New Roman"/>
          <w:color w:val="auto"/>
        </w:rPr>
      </w:pPr>
      <w:r w:rsidRPr="004615A7">
        <w:rPr>
          <w:rFonts w:ascii="Times New Roman" w:hAnsi="Times New Roman" w:cs="Times New Roman"/>
          <w:color w:val="auto"/>
        </w:rPr>
        <w:t>Statutory Accounting Principles (E) Working Group</w:t>
      </w:r>
    </w:p>
    <w:p w14:paraId="51BF7A7E" w14:textId="4E4FBE5F" w:rsidR="00373A57" w:rsidRPr="00373A57" w:rsidRDefault="00373A57" w:rsidP="000255D6">
      <w:pPr>
        <w:autoSpaceDE w:val="0"/>
        <w:autoSpaceDN w:val="0"/>
        <w:adjustRightInd w:val="0"/>
        <w:spacing w:after="280"/>
        <w:jc w:val="center"/>
        <w:rPr>
          <w:b/>
          <w:bCs/>
          <w:sz w:val="28"/>
          <w:szCs w:val="28"/>
        </w:rPr>
      </w:pPr>
      <w:r w:rsidRPr="00373A57">
        <w:rPr>
          <w:b/>
          <w:bCs/>
          <w:sz w:val="28"/>
          <w:szCs w:val="28"/>
        </w:rPr>
        <w:t>INT 23-01: Net Negative (Disallowed) Interest Maintenance Reserve</w:t>
      </w:r>
    </w:p>
    <w:p w14:paraId="319574A2" w14:textId="03C7CFF6" w:rsidR="003C59C7" w:rsidRPr="00F6557D" w:rsidRDefault="003C59C7" w:rsidP="0045369C">
      <w:pPr>
        <w:pStyle w:val="Heading2"/>
        <w:keepNext w:val="0"/>
        <w:rPr>
          <w:b/>
          <w:sz w:val="22"/>
          <w:szCs w:val="22"/>
        </w:rPr>
      </w:pPr>
      <w:r w:rsidRPr="00F6557D">
        <w:rPr>
          <w:b/>
          <w:sz w:val="22"/>
          <w:szCs w:val="22"/>
        </w:rPr>
        <w:t xml:space="preserve">INT </w:t>
      </w:r>
      <w:r w:rsidR="00197322">
        <w:rPr>
          <w:b/>
          <w:sz w:val="22"/>
          <w:szCs w:val="22"/>
        </w:rPr>
        <w:t>23-01</w:t>
      </w:r>
      <w:r w:rsidRPr="00F6557D">
        <w:rPr>
          <w:b/>
          <w:sz w:val="22"/>
          <w:szCs w:val="22"/>
        </w:rPr>
        <w:t xml:space="preserve"> Dates Discussed</w:t>
      </w:r>
    </w:p>
    <w:p w14:paraId="4DA84B35" w14:textId="77777777" w:rsidR="003C59C7" w:rsidRPr="00F6557D" w:rsidRDefault="003C59C7" w:rsidP="0045369C">
      <w:pPr>
        <w:rPr>
          <w:sz w:val="22"/>
          <w:szCs w:val="22"/>
        </w:rPr>
      </w:pPr>
    </w:p>
    <w:p w14:paraId="4C5A20B9" w14:textId="255A6DB3" w:rsidR="003C59C7" w:rsidRPr="00F6557D" w:rsidRDefault="00991B3D" w:rsidP="0045369C">
      <w:pPr>
        <w:pStyle w:val="Heading1"/>
        <w:keepNext w:val="0"/>
        <w:keepLines w:val="0"/>
        <w:spacing w:before="0"/>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April 10, 2023, June 28, 2023</w:t>
      </w:r>
      <w:r w:rsidR="00BF09DE">
        <w:rPr>
          <w:rFonts w:ascii="Times New Roman" w:hAnsi="Times New Roman" w:cs="Times New Roman"/>
          <w:b w:val="0"/>
          <w:color w:val="auto"/>
          <w:sz w:val="22"/>
          <w:szCs w:val="22"/>
        </w:rPr>
        <w:t>, August 13, 2023</w:t>
      </w:r>
      <w:ins w:id="0" w:author="Gann, Julie" w:date="2025-05-06T08:17:00Z" w16du:dateUtc="2025-05-06T13:17:00Z">
        <w:r w:rsidR="00903AD8">
          <w:rPr>
            <w:rFonts w:ascii="Times New Roman" w:hAnsi="Times New Roman" w:cs="Times New Roman"/>
            <w:b w:val="0"/>
            <w:color w:val="auto"/>
            <w:sz w:val="22"/>
            <w:szCs w:val="22"/>
          </w:rPr>
          <w:t xml:space="preserve">, </w:t>
        </w:r>
      </w:ins>
      <w:ins w:id="1" w:author="Gann, Julie" w:date="2025-05-06T08:18:00Z" w16du:dateUtc="2025-05-06T13:18:00Z">
        <w:r w:rsidR="00903AD8" w:rsidRPr="00D67298">
          <w:rPr>
            <w:rFonts w:ascii="Times New Roman" w:hAnsi="Times New Roman" w:cs="Times New Roman"/>
            <w:b w:val="0"/>
            <w:color w:val="auto"/>
            <w:sz w:val="22"/>
            <w:szCs w:val="22"/>
            <w:highlight w:val="yellow"/>
          </w:rPr>
          <w:t>TBD 2025</w:t>
        </w:r>
      </w:ins>
    </w:p>
    <w:p w14:paraId="38A62556" w14:textId="77777777" w:rsidR="003C59C7" w:rsidRPr="00F6557D" w:rsidRDefault="003C59C7" w:rsidP="0045369C">
      <w:pPr>
        <w:rPr>
          <w:sz w:val="22"/>
          <w:szCs w:val="22"/>
        </w:rPr>
      </w:pPr>
    </w:p>
    <w:p w14:paraId="58F31CB2" w14:textId="002F5D85" w:rsidR="003C59C7" w:rsidRPr="00F6557D" w:rsidRDefault="003C59C7" w:rsidP="0045369C">
      <w:pPr>
        <w:pStyle w:val="Heading2"/>
        <w:keepNext w:val="0"/>
        <w:spacing w:after="220"/>
        <w:rPr>
          <w:b/>
          <w:sz w:val="22"/>
          <w:szCs w:val="22"/>
        </w:rPr>
      </w:pPr>
      <w:r w:rsidRPr="00F6557D">
        <w:rPr>
          <w:b/>
          <w:sz w:val="22"/>
          <w:szCs w:val="22"/>
        </w:rPr>
        <w:t xml:space="preserve">INT </w:t>
      </w:r>
      <w:r w:rsidR="00100D00">
        <w:rPr>
          <w:b/>
          <w:sz w:val="22"/>
          <w:szCs w:val="22"/>
        </w:rPr>
        <w:t>23-01</w:t>
      </w:r>
      <w:r w:rsidRPr="00F6557D">
        <w:rPr>
          <w:b/>
          <w:sz w:val="22"/>
          <w:szCs w:val="22"/>
        </w:rPr>
        <w:t xml:space="preserve"> References</w:t>
      </w:r>
    </w:p>
    <w:p w14:paraId="01A0CB4F" w14:textId="77777777" w:rsidR="00550A49" w:rsidRPr="00E05DCC" w:rsidRDefault="00550A49" w:rsidP="0045369C">
      <w:pPr>
        <w:rPr>
          <w:b/>
          <w:sz w:val="22"/>
          <w:szCs w:val="22"/>
        </w:rPr>
      </w:pPr>
      <w:r w:rsidRPr="00E05DCC">
        <w:rPr>
          <w:b/>
          <w:sz w:val="22"/>
          <w:szCs w:val="22"/>
        </w:rPr>
        <w:t>Current:</w:t>
      </w:r>
    </w:p>
    <w:p w14:paraId="10A445BB" w14:textId="0856E0AC" w:rsidR="003C59C7" w:rsidRPr="00E05DCC" w:rsidRDefault="00100D00" w:rsidP="0045369C">
      <w:pPr>
        <w:rPr>
          <w:i/>
          <w:sz w:val="22"/>
          <w:szCs w:val="22"/>
        </w:rPr>
      </w:pPr>
      <w:r>
        <w:rPr>
          <w:i/>
          <w:sz w:val="22"/>
          <w:szCs w:val="22"/>
        </w:rPr>
        <w:t>SSAP No. 7—</w:t>
      </w:r>
      <w:r w:rsidR="00CF5276">
        <w:rPr>
          <w:i/>
          <w:sz w:val="22"/>
          <w:szCs w:val="22"/>
        </w:rPr>
        <w:t>Asset Valuation Reserve and Interest Maintenance Reserve</w:t>
      </w:r>
    </w:p>
    <w:p w14:paraId="0913DAF9" w14:textId="6A3A143B" w:rsidR="00FF1503" w:rsidRPr="00E05DCC" w:rsidRDefault="00CF5276" w:rsidP="0045369C">
      <w:pPr>
        <w:rPr>
          <w:i/>
          <w:sz w:val="22"/>
          <w:szCs w:val="22"/>
        </w:rPr>
      </w:pPr>
      <w:r>
        <w:rPr>
          <w:i/>
          <w:sz w:val="22"/>
          <w:szCs w:val="22"/>
        </w:rPr>
        <w:t>Annual Statement Instructions</w:t>
      </w:r>
    </w:p>
    <w:p w14:paraId="59C43EBC" w14:textId="77777777" w:rsidR="003C59C7" w:rsidRPr="00E05DCC" w:rsidRDefault="003C59C7" w:rsidP="0045369C">
      <w:pPr>
        <w:rPr>
          <w:sz w:val="22"/>
          <w:szCs w:val="22"/>
        </w:rPr>
      </w:pPr>
    </w:p>
    <w:p w14:paraId="58A7A44D" w14:textId="2381BF6D" w:rsidR="003C59C7" w:rsidRPr="00E05DCC" w:rsidRDefault="003C59C7" w:rsidP="0045369C">
      <w:pPr>
        <w:pStyle w:val="Heading2"/>
        <w:keepNext w:val="0"/>
        <w:spacing w:after="220"/>
        <w:rPr>
          <w:b/>
          <w:sz w:val="22"/>
          <w:szCs w:val="22"/>
        </w:rPr>
      </w:pPr>
      <w:r w:rsidRPr="00E05DCC">
        <w:rPr>
          <w:b/>
          <w:sz w:val="22"/>
          <w:szCs w:val="22"/>
        </w:rPr>
        <w:t xml:space="preserve">INT </w:t>
      </w:r>
      <w:r w:rsidR="00827CA2">
        <w:rPr>
          <w:b/>
          <w:sz w:val="22"/>
          <w:szCs w:val="22"/>
        </w:rPr>
        <w:t>23-01</w:t>
      </w:r>
      <w:r w:rsidR="00500824" w:rsidRPr="00E05DCC">
        <w:rPr>
          <w:b/>
          <w:sz w:val="22"/>
          <w:szCs w:val="22"/>
        </w:rPr>
        <w:t xml:space="preserve"> Issue</w:t>
      </w:r>
    </w:p>
    <w:p w14:paraId="600AD5AC" w14:textId="1DF60684" w:rsidR="00502F02" w:rsidRPr="00502F02" w:rsidRDefault="00502F02" w:rsidP="008D1A65">
      <w:pPr>
        <w:pStyle w:val="ListNumber"/>
        <w:numPr>
          <w:ilvl w:val="0"/>
          <w:numId w:val="8"/>
        </w:numPr>
        <w:ind w:left="0" w:firstLine="0"/>
        <w:jc w:val="both"/>
        <w:rPr>
          <w:b/>
          <w:bCs/>
          <w:sz w:val="22"/>
          <w:szCs w:val="22"/>
        </w:rPr>
      </w:pPr>
      <w:r w:rsidRPr="00502F02">
        <w:rPr>
          <w:sz w:val="22"/>
          <w:szCs w:val="22"/>
        </w:rPr>
        <w:t xml:space="preserve">The statutory accounting guidance for </w:t>
      </w:r>
      <w:r w:rsidR="006E6E71">
        <w:rPr>
          <w:sz w:val="22"/>
          <w:szCs w:val="22"/>
        </w:rPr>
        <w:t>interest maintenance reserve (</w:t>
      </w:r>
      <w:r w:rsidRPr="00502F02">
        <w:rPr>
          <w:sz w:val="22"/>
          <w:szCs w:val="22"/>
        </w:rPr>
        <w:t>IMR</w:t>
      </w:r>
      <w:r w:rsidR="006E6E71">
        <w:rPr>
          <w:sz w:val="22"/>
          <w:szCs w:val="22"/>
        </w:rPr>
        <w:t>)</w:t>
      </w:r>
      <w:r w:rsidR="00940BE2">
        <w:rPr>
          <w:sz w:val="22"/>
          <w:szCs w:val="22"/>
        </w:rPr>
        <w:t xml:space="preserve"> </w:t>
      </w:r>
      <w:r w:rsidRPr="00502F02">
        <w:rPr>
          <w:sz w:val="22"/>
          <w:szCs w:val="22"/>
        </w:rPr>
        <w:t xml:space="preserve">and the </w:t>
      </w:r>
      <w:r w:rsidR="00940BE2">
        <w:rPr>
          <w:sz w:val="22"/>
          <w:szCs w:val="22"/>
        </w:rPr>
        <w:t>a</w:t>
      </w:r>
      <w:r w:rsidRPr="00502F02">
        <w:rPr>
          <w:sz w:val="22"/>
          <w:szCs w:val="22"/>
        </w:rPr>
        <w:t xml:space="preserve">sset </w:t>
      </w:r>
      <w:r w:rsidR="00940BE2">
        <w:rPr>
          <w:sz w:val="22"/>
          <w:szCs w:val="22"/>
        </w:rPr>
        <w:t>v</w:t>
      </w:r>
      <w:r w:rsidRPr="00502F02">
        <w:rPr>
          <w:sz w:val="22"/>
          <w:szCs w:val="22"/>
        </w:rPr>
        <w:t xml:space="preserve">aluation </w:t>
      </w:r>
      <w:r w:rsidR="00940BE2">
        <w:rPr>
          <w:sz w:val="22"/>
          <w:szCs w:val="22"/>
        </w:rPr>
        <w:t>r</w:t>
      </w:r>
      <w:r w:rsidRPr="00502F02">
        <w:rPr>
          <w:sz w:val="22"/>
          <w:szCs w:val="22"/>
        </w:rPr>
        <w:t xml:space="preserve">eserve </w:t>
      </w:r>
      <w:r w:rsidR="00940BE2">
        <w:rPr>
          <w:sz w:val="22"/>
          <w:szCs w:val="22"/>
        </w:rPr>
        <w:t>(</w:t>
      </w:r>
      <w:r w:rsidRPr="00502F02">
        <w:rPr>
          <w:sz w:val="22"/>
          <w:szCs w:val="22"/>
        </w:rPr>
        <w:t xml:space="preserve">AVR) </w:t>
      </w:r>
      <w:proofErr w:type="gramStart"/>
      <w:r w:rsidRPr="00502F02">
        <w:rPr>
          <w:sz w:val="22"/>
          <w:szCs w:val="22"/>
        </w:rPr>
        <w:t>is</w:t>
      </w:r>
      <w:proofErr w:type="gramEnd"/>
      <w:r w:rsidRPr="00502F02">
        <w:rPr>
          <w:sz w:val="22"/>
          <w:szCs w:val="22"/>
        </w:rPr>
        <w:t xml:space="preserve"> within </w:t>
      </w:r>
      <w:r w:rsidRPr="00502F02">
        <w:rPr>
          <w:i/>
          <w:iCs/>
          <w:sz w:val="22"/>
          <w:szCs w:val="22"/>
        </w:rPr>
        <w:t>SSAP No. 7—Asset Valuation Reserve and Interest Maintenance Reserve</w:t>
      </w:r>
      <w:r w:rsidRPr="00502F02">
        <w:rPr>
          <w:sz w:val="22"/>
          <w:szCs w:val="22"/>
        </w:rPr>
        <w:t>, but the guidance within SSAP</w:t>
      </w:r>
      <w:r w:rsidR="00940BE2">
        <w:rPr>
          <w:sz w:val="22"/>
          <w:szCs w:val="22"/>
        </w:rPr>
        <w:t xml:space="preserve"> No. 7</w:t>
      </w:r>
      <w:r w:rsidRPr="00502F02">
        <w:rPr>
          <w:sz w:val="22"/>
          <w:szCs w:val="22"/>
        </w:rPr>
        <w:t xml:space="preserve"> is very limited. It provides a general description, identifies that IMR/AVR shall be calculated and reported </w:t>
      </w:r>
      <w:proofErr w:type="gramStart"/>
      <w:r w:rsidRPr="00502F02">
        <w:rPr>
          <w:sz w:val="22"/>
          <w:szCs w:val="22"/>
        </w:rPr>
        <w:t>per</w:t>
      </w:r>
      <w:proofErr w:type="gramEnd"/>
      <w:r w:rsidRPr="00502F02">
        <w:rPr>
          <w:sz w:val="22"/>
          <w:szCs w:val="22"/>
        </w:rPr>
        <w:t xml:space="preserve"> the guidance in the applicable SSAP, and if not explicit in the SSAP, in accordance with the </w:t>
      </w:r>
      <w:r w:rsidR="00116BB7">
        <w:rPr>
          <w:sz w:val="22"/>
          <w:szCs w:val="22"/>
        </w:rPr>
        <w:t>a</w:t>
      </w:r>
      <w:r w:rsidRPr="00502F02">
        <w:rPr>
          <w:sz w:val="22"/>
          <w:szCs w:val="22"/>
        </w:rPr>
        <w:t xml:space="preserve">nnual </w:t>
      </w:r>
      <w:r w:rsidR="00116BB7">
        <w:rPr>
          <w:sz w:val="22"/>
          <w:szCs w:val="22"/>
        </w:rPr>
        <w:t>s</w:t>
      </w:r>
      <w:r w:rsidRPr="00502F02">
        <w:rPr>
          <w:sz w:val="22"/>
          <w:szCs w:val="22"/>
        </w:rPr>
        <w:t xml:space="preserve">tatement </w:t>
      </w:r>
      <w:r w:rsidR="00116BB7">
        <w:rPr>
          <w:sz w:val="22"/>
          <w:szCs w:val="22"/>
        </w:rPr>
        <w:t>i</w:t>
      </w:r>
      <w:r w:rsidRPr="00502F02">
        <w:rPr>
          <w:sz w:val="22"/>
          <w:szCs w:val="22"/>
        </w:rPr>
        <w:t xml:space="preserve">nstructions. The SSAPs most often simply direct allocation to (or between) IMR and AVR, with the bulk of the guidance </w:t>
      </w:r>
      <w:r w:rsidR="00CC2F06">
        <w:rPr>
          <w:sz w:val="22"/>
          <w:szCs w:val="22"/>
        </w:rPr>
        <w:t xml:space="preserve">residing </w:t>
      </w:r>
      <w:r w:rsidRPr="00502F02">
        <w:rPr>
          <w:sz w:val="22"/>
          <w:szCs w:val="22"/>
        </w:rPr>
        <w:t xml:space="preserve">within the </w:t>
      </w:r>
      <w:r w:rsidR="00CC2F06">
        <w:rPr>
          <w:sz w:val="22"/>
          <w:szCs w:val="22"/>
        </w:rPr>
        <w:t>a</w:t>
      </w:r>
      <w:r w:rsidRPr="00502F02">
        <w:rPr>
          <w:sz w:val="22"/>
          <w:szCs w:val="22"/>
        </w:rPr>
        <w:t xml:space="preserve">nnual </w:t>
      </w:r>
      <w:r w:rsidR="00CC2F06">
        <w:rPr>
          <w:sz w:val="22"/>
          <w:szCs w:val="22"/>
        </w:rPr>
        <w:t>s</w:t>
      </w:r>
      <w:r w:rsidRPr="00502F02">
        <w:rPr>
          <w:sz w:val="22"/>
          <w:szCs w:val="22"/>
        </w:rPr>
        <w:t xml:space="preserve">tatement </w:t>
      </w:r>
      <w:r w:rsidR="00CC2F06">
        <w:rPr>
          <w:sz w:val="22"/>
          <w:szCs w:val="22"/>
        </w:rPr>
        <w:t>i</w:t>
      </w:r>
      <w:r w:rsidRPr="00502F02">
        <w:rPr>
          <w:sz w:val="22"/>
          <w:szCs w:val="22"/>
        </w:rPr>
        <w:t xml:space="preserve">nstructions. </w:t>
      </w:r>
    </w:p>
    <w:p w14:paraId="1AB403E0" w14:textId="77777777" w:rsidR="00502F02" w:rsidRPr="00502F02" w:rsidRDefault="00502F02" w:rsidP="00502F02">
      <w:pPr>
        <w:pStyle w:val="ListNumber"/>
        <w:numPr>
          <w:ilvl w:val="0"/>
          <w:numId w:val="0"/>
        </w:numPr>
        <w:ind w:left="360"/>
        <w:jc w:val="both"/>
        <w:rPr>
          <w:sz w:val="22"/>
          <w:szCs w:val="22"/>
        </w:rPr>
      </w:pPr>
    </w:p>
    <w:p w14:paraId="7EF04409" w14:textId="18026C49" w:rsidR="00121662" w:rsidRPr="002753C1" w:rsidRDefault="001B1CD4" w:rsidP="008D1A65">
      <w:pPr>
        <w:pStyle w:val="ListNumber"/>
        <w:numPr>
          <w:ilvl w:val="0"/>
          <w:numId w:val="8"/>
        </w:numPr>
        <w:ind w:left="0" w:firstLine="0"/>
        <w:jc w:val="both"/>
        <w:rPr>
          <w:b/>
          <w:bCs/>
          <w:sz w:val="22"/>
          <w:szCs w:val="22"/>
        </w:rPr>
      </w:pPr>
      <w:r>
        <w:rPr>
          <w:sz w:val="22"/>
          <w:szCs w:val="22"/>
        </w:rPr>
        <w:t xml:space="preserve">As detailed in SSAP No. 7, </w:t>
      </w:r>
      <w:r w:rsidR="00437EF5">
        <w:rPr>
          <w:sz w:val="22"/>
          <w:szCs w:val="22"/>
        </w:rPr>
        <w:t xml:space="preserve">paragraph 2, </w:t>
      </w:r>
      <w:r>
        <w:rPr>
          <w:sz w:val="22"/>
          <w:szCs w:val="22"/>
        </w:rPr>
        <w:t>t</w:t>
      </w:r>
      <w:r w:rsidR="00157E12">
        <w:rPr>
          <w:sz w:val="22"/>
          <w:szCs w:val="22"/>
        </w:rPr>
        <w:t xml:space="preserve">he </w:t>
      </w:r>
      <w:r w:rsidR="00925C79">
        <w:rPr>
          <w:sz w:val="22"/>
          <w:szCs w:val="22"/>
        </w:rPr>
        <w:t xml:space="preserve">guidance for IMR and AVR </w:t>
      </w:r>
      <w:r w:rsidR="00D0531D">
        <w:rPr>
          <w:sz w:val="22"/>
          <w:szCs w:val="22"/>
        </w:rPr>
        <w:t xml:space="preserve">applies </w:t>
      </w:r>
      <w:r w:rsidR="00925C79">
        <w:rPr>
          <w:sz w:val="22"/>
          <w:szCs w:val="22"/>
        </w:rPr>
        <w:t xml:space="preserve">to </w:t>
      </w:r>
      <w:r w:rsidR="00ED1B7E">
        <w:rPr>
          <w:sz w:val="22"/>
          <w:szCs w:val="22"/>
        </w:rPr>
        <w:t>life</w:t>
      </w:r>
      <w:r>
        <w:rPr>
          <w:sz w:val="22"/>
          <w:szCs w:val="22"/>
        </w:rPr>
        <w:t xml:space="preserve"> and </w:t>
      </w:r>
      <w:proofErr w:type="gramStart"/>
      <w:r>
        <w:rPr>
          <w:sz w:val="22"/>
          <w:szCs w:val="22"/>
        </w:rPr>
        <w:t>accident</w:t>
      </w:r>
      <w:proofErr w:type="gramEnd"/>
      <w:r>
        <w:rPr>
          <w:sz w:val="22"/>
          <w:szCs w:val="22"/>
        </w:rPr>
        <w:t xml:space="preserve"> and health insurance companie</w:t>
      </w:r>
      <w:r w:rsidR="00121662">
        <w:rPr>
          <w:sz w:val="22"/>
          <w:szCs w:val="22"/>
        </w:rPr>
        <w:t>s</w:t>
      </w:r>
      <w:r w:rsidR="002753C1">
        <w:rPr>
          <w:sz w:val="22"/>
          <w:szCs w:val="22"/>
        </w:rPr>
        <w:t xml:space="preserve"> and focuses on IMR and AVR liability recognition</w:t>
      </w:r>
      <w:r w:rsidR="00625A28">
        <w:rPr>
          <w:sz w:val="22"/>
          <w:szCs w:val="22"/>
        </w:rPr>
        <w:t xml:space="preserve"> and distinguishing between IMR and AVR</w:t>
      </w:r>
      <w:r w:rsidR="002753C1">
        <w:rPr>
          <w:sz w:val="22"/>
          <w:szCs w:val="22"/>
        </w:rPr>
        <w:t xml:space="preserve">: </w:t>
      </w:r>
    </w:p>
    <w:p w14:paraId="03BFAE1C" w14:textId="77777777" w:rsidR="002753C1" w:rsidRDefault="002753C1" w:rsidP="002753C1">
      <w:pPr>
        <w:pStyle w:val="ListParagraph"/>
        <w:rPr>
          <w:b/>
          <w:bCs/>
        </w:rPr>
      </w:pPr>
    </w:p>
    <w:p w14:paraId="03E028AA" w14:textId="1F21C23F" w:rsidR="00437EF5" w:rsidRPr="00437EF5" w:rsidRDefault="00437EF5" w:rsidP="008D1A65">
      <w:pPr>
        <w:pStyle w:val="ListContinue"/>
        <w:numPr>
          <w:ilvl w:val="0"/>
          <w:numId w:val="9"/>
        </w:numPr>
        <w:ind w:left="1440" w:hanging="720"/>
        <w:rPr>
          <w:rFonts w:ascii="Arial" w:hAnsi="Arial" w:cs="Arial"/>
          <w:b/>
          <w:sz w:val="20"/>
        </w:rPr>
      </w:pPr>
      <w:r w:rsidRPr="00437EF5">
        <w:rPr>
          <w:rFonts w:ascii="Arial" w:hAnsi="Arial" w:cs="Arial"/>
          <w:sz w:val="20"/>
        </w:rPr>
        <w:t>Life and accident and health insurance companies shall recognize liabilities for an AVR and an IMR. The AVR is intended to establish a reserve to offset potential credit-related investment losses on all invested asset categories excluding cash, policy loans, premium notes, collateral notes and income receivable. The IMR defers recognition of the realized capital gains and losses resulting from changes in the general level of interest rates. These gains and losses shall be amortized into investment income over the expected remaining life of the investments sold. The IMR also applies to certain liability gains/losses related to changes in interest rates. These gains and losses shall be amortized into investment income over the expected remaining life of the liability released.</w:t>
      </w:r>
    </w:p>
    <w:p w14:paraId="5E782354" w14:textId="31556D95" w:rsidR="00344082" w:rsidRPr="00344082" w:rsidRDefault="00502F02" w:rsidP="008D1A65">
      <w:pPr>
        <w:pStyle w:val="ListNumber"/>
        <w:numPr>
          <w:ilvl w:val="0"/>
          <w:numId w:val="9"/>
        </w:numPr>
        <w:ind w:left="0" w:firstLine="0"/>
        <w:jc w:val="both"/>
        <w:rPr>
          <w:b/>
          <w:bCs/>
          <w:sz w:val="22"/>
          <w:szCs w:val="22"/>
        </w:rPr>
      </w:pPr>
      <w:r w:rsidRPr="00502F02">
        <w:rPr>
          <w:sz w:val="22"/>
          <w:szCs w:val="22"/>
        </w:rPr>
        <w:t xml:space="preserve">The </w:t>
      </w:r>
      <w:r w:rsidR="00DC5B52">
        <w:rPr>
          <w:sz w:val="22"/>
          <w:szCs w:val="22"/>
        </w:rPr>
        <w:t xml:space="preserve">IMR </w:t>
      </w:r>
      <w:r w:rsidRPr="00502F02">
        <w:rPr>
          <w:sz w:val="22"/>
          <w:szCs w:val="22"/>
        </w:rPr>
        <w:t xml:space="preserve">guidance in the </w:t>
      </w:r>
      <w:r w:rsidR="0069606B">
        <w:rPr>
          <w:sz w:val="22"/>
          <w:szCs w:val="22"/>
        </w:rPr>
        <w:t>a</w:t>
      </w:r>
      <w:r w:rsidRPr="00502F02">
        <w:rPr>
          <w:sz w:val="22"/>
          <w:szCs w:val="22"/>
        </w:rPr>
        <w:t xml:space="preserve">nnual </w:t>
      </w:r>
      <w:r w:rsidR="0069606B">
        <w:rPr>
          <w:sz w:val="22"/>
          <w:szCs w:val="22"/>
        </w:rPr>
        <w:t>s</w:t>
      </w:r>
      <w:r w:rsidRPr="00502F02">
        <w:rPr>
          <w:sz w:val="22"/>
          <w:szCs w:val="22"/>
        </w:rPr>
        <w:t xml:space="preserve">tatement instructions provides information on the net balance. </w:t>
      </w:r>
      <w:r w:rsidR="005338E6">
        <w:rPr>
          <w:sz w:val="22"/>
          <w:szCs w:val="22"/>
        </w:rPr>
        <w:t xml:space="preserve">A positive IMR represents </w:t>
      </w:r>
      <w:r w:rsidR="008A550A">
        <w:rPr>
          <w:sz w:val="22"/>
          <w:szCs w:val="22"/>
        </w:rPr>
        <w:t xml:space="preserve">net interest rate </w:t>
      </w:r>
      <w:r w:rsidR="008A3ADB">
        <w:rPr>
          <w:sz w:val="22"/>
          <w:szCs w:val="22"/>
        </w:rPr>
        <w:t xml:space="preserve">realized </w:t>
      </w:r>
      <w:r w:rsidR="008A550A">
        <w:rPr>
          <w:sz w:val="22"/>
          <w:szCs w:val="22"/>
        </w:rPr>
        <w:t>gains</w:t>
      </w:r>
      <w:r w:rsidR="00930F3E">
        <w:rPr>
          <w:sz w:val="22"/>
          <w:szCs w:val="22"/>
        </w:rPr>
        <w:t xml:space="preserve"> and</w:t>
      </w:r>
      <w:r w:rsidR="008A550A">
        <w:rPr>
          <w:sz w:val="22"/>
          <w:szCs w:val="22"/>
        </w:rPr>
        <w:t xml:space="preserve"> </w:t>
      </w:r>
      <w:r w:rsidR="002F474A">
        <w:rPr>
          <w:sz w:val="22"/>
          <w:szCs w:val="22"/>
        </w:rPr>
        <w:t xml:space="preserve">is reported as a </w:t>
      </w:r>
      <w:r w:rsidR="003B3364">
        <w:rPr>
          <w:sz w:val="22"/>
          <w:szCs w:val="22"/>
        </w:rPr>
        <w:t>liability on a dedicated reporting line</w:t>
      </w:r>
      <w:r w:rsidR="008A550A">
        <w:rPr>
          <w:sz w:val="22"/>
          <w:szCs w:val="22"/>
        </w:rPr>
        <w:t xml:space="preserve">. A </w:t>
      </w:r>
      <w:r w:rsidR="0030358A">
        <w:rPr>
          <w:sz w:val="22"/>
          <w:szCs w:val="22"/>
        </w:rPr>
        <w:t xml:space="preserve">negative </w:t>
      </w:r>
      <w:r w:rsidR="005C7ADC">
        <w:rPr>
          <w:sz w:val="22"/>
          <w:szCs w:val="22"/>
        </w:rPr>
        <w:t xml:space="preserve">disallowed </w:t>
      </w:r>
      <w:r w:rsidR="0030358A">
        <w:rPr>
          <w:sz w:val="22"/>
          <w:szCs w:val="22"/>
        </w:rPr>
        <w:t xml:space="preserve">IMR represents net interest rate </w:t>
      </w:r>
      <w:r w:rsidR="008A3ADB">
        <w:rPr>
          <w:sz w:val="22"/>
          <w:szCs w:val="22"/>
        </w:rPr>
        <w:t xml:space="preserve">realized </w:t>
      </w:r>
      <w:r w:rsidR="0030358A">
        <w:rPr>
          <w:sz w:val="22"/>
          <w:szCs w:val="22"/>
        </w:rPr>
        <w:t>losses</w:t>
      </w:r>
      <w:r w:rsidR="002F474A">
        <w:rPr>
          <w:sz w:val="22"/>
          <w:szCs w:val="22"/>
        </w:rPr>
        <w:t xml:space="preserve"> and </w:t>
      </w:r>
      <w:r w:rsidR="00A244B7">
        <w:rPr>
          <w:sz w:val="22"/>
          <w:szCs w:val="22"/>
        </w:rPr>
        <w:t xml:space="preserve">is </w:t>
      </w:r>
      <w:r w:rsidR="002F474A">
        <w:rPr>
          <w:sz w:val="22"/>
          <w:szCs w:val="22"/>
        </w:rPr>
        <w:t>reported as a misc</w:t>
      </w:r>
      <w:r w:rsidR="00A244B7">
        <w:rPr>
          <w:sz w:val="22"/>
          <w:szCs w:val="22"/>
        </w:rPr>
        <w:t>ellaneous</w:t>
      </w:r>
      <w:r w:rsidR="002F474A">
        <w:rPr>
          <w:sz w:val="22"/>
          <w:szCs w:val="22"/>
        </w:rPr>
        <w:t xml:space="preserve"> other-than-invested write-in asset</w:t>
      </w:r>
      <w:r w:rsidR="00CB194D">
        <w:rPr>
          <w:sz w:val="22"/>
          <w:szCs w:val="22"/>
        </w:rPr>
        <w:t xml:space="preserve"> in the general account</w:t>
      </w:r>
      <w:r w:rsidR="005C7ADC">
        <w:rPr>
          <w:sz w:val="22"/>
          <w:szCs w:val="22"/>
        </w:rPr>
        <w:t xml:space="preserve"> and nonadmitted</w:t>
      </w:r>
      <w:r w:rsidR="00453989">
        <w:rPr>
          <w:sz w:val="22"/>
          <w:szCs w:val="22"/>
        </w:rPr>
        <w:t xml:space="preserve">. </w:t>
      </w:r>
    </w:p>
    <w:p w14:paraId="6FCD6A00" w14:textId="3668685A" w:rsidR="00344082" w:rsidRPr="00344082" w:rsidRDefault="00DB0D01" w:rsidP="00344082">
      <w:pPr>
        <w:pStyle w:val="ListNumber"/>
        <w:numPr>
          <w:ilvl w:val="0"/>
          <w:numId w:val="0"/>
        </w:numPr>
        <w:jc w:val="both"/>
        <w:rPr>
          <w:b/>
          <w:bCs/>
          <w:sz w:val="22"/>
          <w:szCs w:val="22"/>
        </w:rPr>
      </w:pPr>
      <w:r>
        <w:rPr>
          <w:sz w:val="22"/>
          <w:szCs w:val="22"/>
        </w:rPr>
        <w:t xml:space="preserve"> </w:t>
      </w:r>
    </w:p>
    <w:p w14:paraId="4E1F432F" w14:textId="645533B5" w:rsidR="00155C01" w:rsidRPr="00155C01" w:rsidRDefault="00DC70F1" w:rsidP="008D1A65">
      <w:pPr>
        <w:pStyle w:val="ListNumber"/>
        <w:numPr>
          <w:ilvl w:val="0"/>
          <w:numId w:val="9"/>
        </w:numPr>
        <w:ind w:left="0" w:firstLine="0"/>
        <w:jc w:val="both"/>
        <w:rPr>
          <w:b/>
          <w:bCs/>
          <w:sz w:val="22"/>
          <w:szCs w:val="22"/>
        </w:rPr>
      </w:pPr>
      <w:r>
        <w:rPr>
          <w:sz w:val="22"/>
          <w:szCs w:val="22"/>
        </w:rPr>
        <w:t xml:space="preserve">IMR balances between the general account and separate accounts are separate and distinct. </w:t>
      </w:r>
      <w:r w:rsidR="00FF22A0">
        <w:rPr>
          <w:sz w:val="22"/>
          <w:szCs w:val="22"/>
        </w:rPr>
        <w:t>Meaning, a net negative IMR in the general account only represents activity that occurred in the general account</w:t>
      </w:r>
      <w:r w:rsidR="00317214">
        <w:rPr>
          <w:sz w:val="22"/>
          <w:szCs w:val="22"/>
        </w:rPr>
        <w:t xml:space="preserve"> that was allocated to IMR. However, the</w:t>
      </w:r>
      <w:r w:rsidR="00C834F6">
        <w:rPr>
          <w:sz w:val="22"/>
          <w:szCs w:val="22"/>
        </w:rPr>
        <w:t xml:space="preserve"> </w:t>
      </w:r>
      <w:r w:rsidR="00317214">
        <w:rPr>
          <w:sz w:val="22"/>
          <w:szCs w:val="22"/>
        </w:rPr>
        <w:t xml:space="preserve">net positive or negative balance of the general account </w:t>
      </w:r>
      <w:r w:rsidR="00C834F6">
        <w:rPr>
          <w:sz w:val="22"/>
          <w:szCs w:val="22"/>
        </w:rPr>
        <w:t xml:space="preserve">influences how the net positive or negative balances </w:t>
      </w:r>
      <w:r w:rsidR="00525748">
        <w:rPr>
          <w:sz w:val="22"/>
          <w:szCs w:val="22"/>
        </w:rPr>
        <w:t>are reported in separate account statements</w:t>
      </w:r>
      <w:r w:rsidR="003E51DC">
        <w:rPr>
          <w:sz w:val="22"/>
          <w:szCs w:val="22"/>
        </w:rPr>
        <w:t xml:space="preserve"> (and vice versa)</w:t>
      </w:r>
      <w:r w:rsidR="00525748">
        <w:rPr>
          <w:sz w:val="22"/>
          <w:szCs w:val="22"/>
        </w:rPr>
        <w:t>.</w:t>
      </w:r>
      <w:r w:rsidR="003E51DC">
        <w:rPr>
          <w:sz w:val="22"/>
          <w:szCs w:val="22"/>
        </w:rPr>
        <w:t xml:space="preserve"> </w:t>
      </w:r>
      <w:r w:rsidR="00EF5A6B">
        <w:rPr>
          <w:sz w:val="22"/>
          <w:szCs w:val="22"/>
        </w:rPr>
        <w:t>(A net negative IMR balance</w:t>
      </w:r>
      <w:r w:rsidR="00DA4990">
        <w:rPr>
          <w:sz w:val="22"/>
          <w:szCs w:val="22"/>
        </w:rPr>
        <w:t xml:space="preserve"> in the general account</w:t>
      </w:r>
      <w:r w:rsidR="00EF5A6B">
        <w:rPr>
          <w:sz w:val="22"/>
          <w:szCs w:val="22"/>
        </w:rPr>
        <w:t xml:space="preserve"> may not be disallowed if </w:t>
      </w:r>
      <w:r w:rsidR="00DA4990">
        <w:rPr>
          <w:sz w:val="22"/>
          <w:szCs w:val="22"/>
        </w:rPr>
        <w:t xml:space="preserve">there is a </w:t>
      </w:r>
      <w:proofErr w:type="gramStart"/>
      <w:r w:rsidR="00DA4990">
        <w:rPr>
          <w:sz w:val="22"/>
          <w:szCs w:val="22"/>
        </w:rPr>
        <w:t>covering net positive IMR</w:t>
      </w:r>
      <w:proofErr w:type="gramEnd"/>
      <w:r w:rsidR="00DA4990">
        <w:rPr>
          <w:sz w:val="22"/>
          <w:szCs w:val="22"/>
        </w:rPr>
        <w:t xml:space="preserve"> in the separate account.</w:t>
      </w:r>
      <w:r w:rsidR="00EB13B8">
        <w:rPr>
          <w:sz w:val="22"/>
          <w:szCs w:val="22"/>
        </w:rPr>
        <w:t xml:space="preserve"> Negative IMR that is not disallowed is reported as </w:t>
      </w:r>
      <w:r w:rsidR="00844DA5">
        <w:rPr>
          <w:sz w:val="22"/>
          <w:szCs w:val="22"/>
        </w:rPr>
        <w:t xml:space="preserve">a </w:t>
      </w:r>
      <w:r w:rsidR="00EB13B8">
        <w:rPr>
          <w:sz w:val="22"/>
          <w:szCs w:val="22"/>
        </w:rPr>
        <w:t>contr</w:t>
      </w:r>
      <w:r w:rsidR="00047443">
        <w:rPr>
          <w:sz w:val="22"/>
          <w:szCs w:val="22"/>
        </w:rPr>
        <w:t>a</w:t>
      </w:r>
      <w:r w:rsidR="00EB13B8">
        <w:rPr>
          <w:sz w:val="22"/>
          <w:szCs w:val="22"/>
        </w:rPr>
        <w:t>-liabilit</w:t>
      </w:r>
      <w:r w:rsidR="00047443">
        <w:rPr>
          <w:sz w:val="22"/>
          <w:szCs w:val="22"/>
        </w:rPr>
        <w:t>y</w:t>
      </w:r>
      <w:r w:rsidR="00EB13B8">
        <w:rPr>
          <w:sz w:val="22"/>
          <w:szCs w:val="22"/>
        </w:rPr>
        <w:t xml:space="preserve">.) </w:t>
      </w:r>
      <w:r w:rsidR="00647227">
        <w:rPr>
          <w:sz w:val="22"/>
          <w:szCs w:val="22"/>
        </w:rPr>
        <w:t xml:space="preserve">The instructions for reporting the net negative and positive balances are detailed in the annual statement instructions: </w:t>
      </w:r>
    </w:p>
    <w:p w14:paraId="736AEE52" w14:textId="77777777" w:rsidR="00502F02" w:rsidRDefault="00502F02" w:rsidP="00502F02">
      <w:pPr>
        <w:pStyle w:val="ListNumber"/>
        <w:numPr>
          <w:ilvl w:val="0"/>
          <w:numId w:val="0"/>
        </w:numPr>
        <w:ind w:left="360"/>
      </w:pPr>
    </w:p>
    <w:p w14:paraId="6845C11D" w14:textId="77777777" w:rsidR="00502F02" w:rsidRPr="00502F02" w:rsidRDefault="00502F02" w:rsidP="00373A57">
      <w:pPr>
        <w:pStyle w:val="ListNumber"/>
        <w:keepNext/>
        <w:keepLines/>
        <w:numPr>
          <w:ilvl w:val="0"/>
          <w:numId w:val="0"/>
        </w:numPr>
        <w:ind w:left="720"/>
        <w:jc w:val="both"/>
        <w:rPr>
          <w:rFonts w:ascii="Arial" w:hAnsi="Arial" w:cs="Arial"/>
          <w:sz w:val="20"/>
          <w:szCs w:val="20"/>
        </w:rPr>
      </w:pPr>
      <w:r w:rsidRPr="00502F02">
        <w:rPr>
          <w:rFonts w:ascii="Arial" w:hAnsi="Arial" w:cs="Arial"/>
          <w:sz w:val="20"/>
          <w:szCs w:val="20"/>
        </w:rPr>
        <w:lastRenderedPageBreak/>
        <w:t xml:space="preserve">Line 6                –         Reserve as of December 31, Current Year </w:t>
      </w:r>
    </w:p>
    <w:p w14:paraId="570E6327" w14:textId="77777777" w:rsidR="00502F02" w:rsidRPr="00502F02" w:rsidRDefault="00502F02" w:rsidP="00373A57">
      <w:pPr>
        <w:pStyle w:val="ListNumber"/>
        <w:keepNext/>
        <w:keepLines/>
        <w:numPr>
          <w:ilvl w:val="0"/>
          <w:numId w:val="0"/>
        </w:numPr>
        <w:ind w:left="720"/>
        <w:jc w:val="both"/>
        <w:rPr>
          <w:rFonts w:ascii="Arial" w:hAnsi="Arial" w:cs="Arial"/>
          <w:sz w:val="20"/>
          <w:szCs w:val="20"/>
        </w:rPr>
      </w:pPr>
    </w:p>
    <w:p w14:paraId="5DFEC567" w14:textId="77777777" w:rsidR="00502F02" w:rsidRPr="00502F02" w:rsidRDefault="00502F02" w:rsidP="00373A57">
      <w:pPr>
        <w:pStyle w:val="ListNumber"/>
        <w:keepNext/>
        <w:keepLines/>
        <w:numPr>
          <w:ilvl w:val="0"/>
          <w:numId w:val="0"/>
        </w:numPr>
        <w:ind w:left="720"/>
        <w:jc w:val="both"/>
        <w:rPr>
          <w:rFonts w:ascii="Arial" w:hAnsi="Arial" w:cs="Arial"/>
          <w:sz w:val="20"/>
          <w:szCs w:val="20"/>
        </w:rPr>
      </w:pPr>
      <w:r w:rsidRPr="00502F02">
        <w:rPr>
          <w:rFonts w:ascii="Arial" w:hAnsi="Arial" w:cs="Arial"/>
          <w:sz w:val="20"/>
          <w:szCs w:val="20"/>
        </w:rPr>
        <w:t>Record any positive or allowable negative balance in the liability line captioned “Interest Maintenance Reserve” on Page 3, Line 9.4 of the General Account Statement and Line 3 of the Separate Accounts Statement. A negative IMR balance may be recorded as a negative liability in either the General Account or the Separate Accounts Statement of a company only to the extent that it is covered or offset by a positive IMR liability in the other statement.</w:t>
      </w:r>
    </w:p>
    <w:p w14:paraId="11E7F263" w14:textId="77777777" w:rsidR="00502F02" w:rsidRPr="00502F02" w:rsidRDefault="00502F02" w:rsidP="00502F02">
      <w:pPr>
        <w:pStyle w:val="ListNumber"/>
        <w:numPr>
          <w:ilvl w:val="0"/>
          <w:numId w:val="0"/>
        </w:numPr>
        <w:ind w:left="720"/>
        <w:jc w:val="both"/>
        <w:rPr>
          <w:rFonts w:ascii="Arial" w:hAnsi="Arial" w:cs="Arial"/>
          <w:sz w:val="20"/>
          <w:szCs w:val="20"/>
        </w:rPr>
      </w:pPr>
    </w:p>
    <w:p w14:paraId="749AF02D" w14:textId="1076E046" w:rsidR="00502F02" w:rsidRPr="00502F02" w:rsidRDefault="00502F02" w:rsidP="00502F02">
      <w:pPr>
        <w:pStyle w:val="ListNumber"/>
        <w:numPr>
          <w:ilvl w:val="0"/>
          <w:numId w:val="0"/>
        </w:numPr>
        <w:ind w:left="720"/>
        <w:jc w:val="both"/>
        <w:rPr>
          <w:rFonts w:ascii="Arial" w:hAnsi="Arial" w:cs="Arial"/>
          <w:sz w:val="20"/>
          <w:szCs w:val="20"/>
        </w:rPr>
      </w:pPr>
      <w:r w:rsidRPr="00502F02">
        <w:rPr>
          <w:rFonts w:ascii="Arial" w:hAnsi="Arial" w:cs="Arial"/>
          <w:sz w:val="20"/>
          <w:szCs w:val="20"/>
        </w:rPr>
        <w:t>If there is any disallowed negative IMR balance in the General Account Statement, include the change in the disallowed portion in Page 4, Line 41 so that the change will be appropriately charged or credited to the Capital and Surplus Account on Page 4. If there is any disallowed negative IMR balance in the Separate Accounts Statement, determine the change in the disallowed portion (prior year less current year disallowed portions), and make a direct charge or credit to the surplus account for the “Change in Disallowed Interest Maintenance Reserve” in the write-in line, in the Surplus Account on Page 4 of the Separate Accounts Statement.</w:t>
      </w:r>
      <w:r w:rsidR="00445887">
        <w:rPr>
          <w:rFonts w:ascii="Arial" w:hAnsi="Arial" w:cs="Arial"/>
          <w:sz w:val="20"/>
          <w:szCs w:val="20"/>
        </w:rPr>
        <w:t xml:space="preserve"> </w:t>
      </w:r>
      <w:r w:rsidRPr="00502F02">
        <w:rPr>
          <w:rFonts w:ascii="Arial" w:hAnsi="Arial" w:cs="Arial"/>
          <w:sz w:val="20"/>
          <w:szCs w:val="20"/>
        </w:rPr>
        <w:t>The following information is presented to assist in determining the proper accounting:</w:t>
      </w:r>
    </w:p>
    <w:p w14:paraId="76FCF165" w14:textId="77777777" w:rsidR="00502F02" w:rsidRPr="00502F02" w:rsidRDefault="00502F02" w:rsidP="00502F02">
      <w:pPr>
        <w:pStyle w:val="ListNumber"/>
        <w:numPr>
          <w:ilvl w:val="0"/>
          <w:numId w:val="0"/>
        </w:numPr>
        <w:ind w:left="360"/>
        <w:rPr>
          <w:rFonts w:ascii="Arial" w:hAnsi="Arial" w:cs="Arial"/>
          <w:sz w:val="20"/>
          <w:szCs w:val="20"/>
        </w:rPr>
      </w:pPr>
    </w:p>
    <w:tbl>
      <w:tblPr>
        <w:tblW w:w="7200" w:type="dxa"/>
        <w:tblInd w:w="1332" w:type="dxa"/>
        <w:tblLayout w:type="fixed"/>
        <w:tblLook w:val="0000" w:firstRow="0" w:lastRow="0" w:firstColumn="0" w:lastColumn="0" w:noHBand="0" w:noVBand="0"/>
      </w:tblPr>
      <w:tblGrid>
        <w:gridCol w:w="2127"/>
        <w:gridCol w:w="236"/>
        <w:gridCol w:w="2159"/>
        <w:gridCol w:w="268"/>
        <w:gridCol w:w="2410"/>
      </w:tblGrid>
      <w:tr w:rsidR="00502F02" w:rsidRPr="00502F02" w14:paraId="2864DE34" w14:textId="77777777" w:rsidTr="0037089D">
        <w:tc>
          <w:tcPr>
            <w:tcW w:w="2127" w:type="dxa"/>
            <w:tcBorders>
              <w:bottom w:val="single" w:sz="6" w:space="0" w:color="auto"/>
            </w:tcBorders>
          </w:tcPr>
          <w:p w14:paraId="60C5A40E" w14:textId="77777777" w:rsidR="00502F02" w:rsidRPr="00502F02" w:rsidRDefault="00502F02">
            <w:pPr>
              <w:jc w:val="center"/>
              <w:rPr>
                <w:rFonts w:ascii="Arial" w:hAnsi="Arial" w:cs="Arial"/>
                <w:sz w:val="20"/>
                <w:szCs w:val="20"/>
              </w:rPr>
            </w:pPr>
            <w:r w:rsidRPr="00502F02">
              <w:rPr>
                <w:rFonts w:ascii="Arial" w:hAnsi="Arial" w:cs="Arial"/>
                <w:sz w:val="20"/>
                <w:szCs w:val="20"/>
              </w:rPr>
              <w:t>General Account</w:t>
            </w:r>
          </w:p>
          <w:p w14:paraId="19338A60" w14:textId="77777777" w:rsidR="00502F02" w:rsidRPr="00502F02" w:rsidRDefault="00502F02">
            <w:pPr>
              <w:jc w:val="center"/>
              <w:rPr>
                <w:rFonts w:ascii="Arial" w:hAnsi="Arial" w:cs="Arial"/>
                <w:sz w:val="20"/>
                <w:szCs w:val="20"/>
              </w:rPr>
            </w:pPr>
            <w:r w:rsidRPr="00502F02">
              <w:rPr>
                <w:rFonts w:ascii="Arial" w:hAnsi="Arial" w:cs="Arial"/>
                <w:sz w:val="20"/>
                <w:szCs w:val="20"/>
              </w:rPr>
              <w:t>IMR Balance</w:t>
            </w:r>
          </w:p>
        </w:tc>
        <w:tc>
          <w:tcPr>
            <w:tcW w:w="236" w:type="dxa"/>
          </w:tcPr>
          <w:p w14:paraId="69503DD1" w14:textId="77777777" w:rsidR="00502F02" w:rsidRPr="00502F02" w:rsidRDefault="00502F02">
            <w:pPr>
              <w:jc w:val="center"/>
              <w:rPr>
                <w:rFonts w:ascii="Arial" w:hAnsi="Arial" w:cs="Arial"/>
                <w:sz w:val="20"/>
                <w:szCs w:val="20"/>
              </w:rPr>
            </w:pPr>
          </w:p>
        </w:tc>
        <w:tc>
          <w:tcPr>
            <w:tcW w:w="2159" w:type="dxa"/>
            <w:tcBorders>
              <w:bottom w:val="single" w:sz="6" w:space="0" w:color="auto"/>
            </w:tcBorders>
          </w:tcPr>
          <w:p w14:paraId="46607CED" w14:textId="77777777" w:rsidR="00502F02" w:rsidRPr="00502F02" w:rsidRDefault="00502F02">
            <w:pPr>
              <w:jc w:val="center"/>
              <w:rPr>
                <w:rFonts w:ascii="Arial" w:hAnsi="Arial" w:cs="Arial"/>
                <w:sz w:val="20"/>
                <w:szCs w:val="20"/>
              </w:rPr>
            </w:pPr>
            <w:r w:rsidRPr="00502F02">
              <w:rPr>
                <w:rFonts w:ascii="Arial" w:hAnsi="Arial" w:cs="Arial"/>
                <w:sz w:val="20"/>
                <w:szCs w:val="20"/>
              </w:rPr>
              <w:t>Separate Account</w:t>
            </w:r>
          </w:p>
          <w:p w14:paraId="7EA56F8E" w14:textId="77777777" w:rsidR="00502F02" w:rsidRPr="00502F02" w:rsidRDefault="00502F02">
            <w:pPr>
              <w:jc w:val="center"/>
              <w:rPr>
                <w:rFonts w:ascii="Arial" w:hAnsi="Arial" w:cs="Arial"/>
                <w:sz w:val="20"/>
                <w:szCs w:val="20"/>
              </w:rPr>
            </w:pPr>
            <w:r w:rsidRPr="00502F02">
              <w:rPr>
                <w:rFonts w:ascii="Arial" w:hAnsi="Arial" w:cs="Arial"/>
                <w:sz w:val="20"/>
                <w:szCs w:val="20"/>
              </w:rPr>
              <w:t>IMR Balance</w:t>
            </w:r>
          </w:p>
        </w:tc>
        <w:tc>
          <w:tcPr>
            <w:tcW w:w="268" w:type="dxa"/>
          </w:tcPr>
          <w:p w14:paraId="2BB58429" w14:textId="77777777" w:rsidR="00502F02" w:rsidRPr="00502F02" w:rsidRDefault="00502F02">
            <w:pPr>
              <w:jc w:val="center"/>
              <w:rPr>
                <w:rFonts w:ascii="Arial" w:hAnsi="Arial" w:cs="Arial"/>
                <w:sz w:val="20"/>
                <w:szCs w:val="20"/>
              </w:rPr>
            </w:pPr>
          </w:p>
        </w:tc>
        <w:tc>
          <w:tcPr>
            <w:tcW w:w="2410" w:type="dxa"/>
            <w:tcBorders>
              <w:bottom w:val="single" w:sz="6" w:space="0" w:color="auto"/>
            </w:tcBorders>
          </w:tcPr>
          <w:p w14:paraId="6D9BF02F" w14:textId="77777777" w:rsidR="00502F02" w:rsidRPr="00502F02" w:rsidRDefault="00502F02">
            <w:pPr>
              <w:jc w:val="center"/>
              <w:rPr>
                <w:rFonts w:ascii="Arial" w:hAnsi="Arial" w:cs="Arial"/>
                <w:sz w:val="20"/>
                <w:szCs w:val="20"/>
              </w:rPr>
            </w:pPr>
            <w:r w:rsidRPr="00502F02">
              <w:rPr>
                <w:rFonts w:ascii="Arial" w:hAnsi="Arial" w:cs="Arial"/>
                <w:sz w:val="20"/>
                <w:szCs w:val="20"/>
              </w:rPr>
              <w:t>Net</w:t>
            </w:r>
          </w:p>
          <w:p w14:paraId="125A2C5E" w14:textId="77777777" w:rsidR="00502F02" w:rsidRPr="00502F02" w:rsidRDefault="00502F02">
            <w:pPr>
              <w:jc w:val="center"/>
              <w:rPr>
                <w:rFonts w:ascii="Arial" w:hAnsi="Arial" w:cs="Arial"/>
                <w:sz w:val="20"/>
                <w:szCs w:val="20"/>
              </w:rPr>
            </w:pPr>
            <w:r w:rsidRPr="00502F02">
              <w:rPr>
                <w:rFonts w:ascii="Arial" w:hAnsi="Arial" w:cs="Arial"/>
                <w:sz w:val="20"/>
                <w:szCs w:val="20"/>
              </w:rPr>
              <w:t>IMR Balance</w:t>
            </w:r>
          </w:p>
        </w:tc>
      </w:tr>
      <w:tr w:rsidR="00502F02" w:rsidRPr="00502F02" w14:paraId="5CF56767" w14:textId="77777777" w:rsidTr="0037089D">
        <w:tc>
          <w:tcPr>
            <w:tcW w:w="2127" w:type="dxa"/>
          </w:tcPr>
          <w:p w14:paraId="40AD3261" w14:textId="77777777" w:rsidR="00502F02" w:rsidRPr="00502F02" w:rsidRDefault="00502F02">
            <w:pPr>
              <w:rPr>
                <w:rFonts w:ascii="Arial" w:hAnsi="Arial" w:cs="Arial"/>
                <w:sz w:val="20"/>
                <w:szCs w:val="20"/>
              </w:rPr>
            </w:pPr>
          </w:p>
        </w:tc>
        <w:tc>
          <w:tcPr>
            <w:tcW w:w="236" w:type="dxa"/>
          </w:tcPr>
          <w:p w14:paraId="4F7283A3" w14:textId="77777777" w:rsidR="00502F02" w:rsidRPr="00502F02" w:rsidRDefault="00502F02">
            <w:pPr>
              <w:rPr>
                <w:rFonts w:ascii="Arial" w:hAnsi="Arial" w:cs="Arial"/>
                <w:sz w:val="20"/>
                <w:szCs w:val="20"/>
              </w:rPr>
            </w:pPr>
          </w:p>
        </w:tc>
        <w:tc>
          <w:tcPr>
            <w:tcW w:w="2159" w:type="dxa"/>
          </w:tcPr>
          <w:p w14:paraId="7730DA3B" w14:textId="77777777" w:rsidR="00502F02" w:rsidRPr="00502F02" w:rsidRDefault="00502F02">
            <w:pPr>
              <w:rPr>
                <w:rFonts w:ascii="Arial" w:hAnsi="Arial" w:cs="Arial"/>
                <w:sz w:val="20"/>
                <w:szCs w:val="20"/>
              </w:rPr>
            </w:pPr>
          </w:p>
        </w:tc>
        <w:tc>
          <w:tcPr>
            <w:tcW w:w="268" w:type="dxa"/>
          </w:tcPr>
          <w:p w14:paraId="2830F75B" w14:textId="77777777" w:rsidR="00502F02" w:rsidRPr="00502F02" w:rsidRDefault="00502F02">
            <w:pPr>
              <w:rPr>
                <w:rFonts w:ascii="Arial" w:hAnsi="Arial" w:cs="Arial"/>
                <w:sz w:val="20"/>
                <w:szCs w:val="20"/>
              </w:rPr>
            </w:pPr>
          </w:p>
        </w:tc>
        <w:tc>
          <w:tcPr>
            <w:tcW w:w="2410" w:type="dxa"/>
          </w:tcPr>
          <w:p w14:paraId="798E2384" w14:textId="77777777" w:rsidR="00502F02" w:rsidRPr="00502F02" w:rsidRDefault="00502F02">
            <w:pPr>
              <w:rPr>
                <w:rFonts w:ascii="Arial" w:hAnsi="Arial" w:cs="Arial"/>
                <w:sz w:val="20"/>
                <w:szCs w:val="20"/>
              </w:rPr>
            </w:pPr>
          </w:p>
        </w:tc>
      </w:tr>
      <w:tr w:rsidR="00502F02" w:rsidRPr="00502F02" w14:paraId="4EFF8800" w14:textId="77777777" w:rsidTr="0037089D">
        <w:tc>
          <w:tcPr>
            <w:tcW w:w="2127" w:type="dxa"/>
          </w:tcPr>
          <w:p w14:paraId="4D8CBC59"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36" w:type="dxa"/>
          </w:tcPr>
          <w:p w14:paraId="2B228BAF" w14:textId="77777777" w:rsidR="00502F02" w:rsidRPr="00502F02" w:rsidRDefault="00502F02">
            <w:pPr>
              <w:jc w:val="center"/>
              <w:rPr>
                <w:rFonts w:ascii="Arial" w:hAnsi="Arial" w:cs="Arial"/>
                <w:sz w:val="20"/>
                <w:szCs w:val="20"/>
              </w:rPr>
            </w:pPr>
          </w:p>
        </w:tc>
        <w:tc>
          <w:tcPr>
            <w:tcW w:w="2159" w:type="dxa"/>
          </w:tcPr>
          <w:p w14:paraId="67557AE2"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68" w:type="dxa"/>
          </w:tcPr>
          <w:p w14:paraId="555826C9" w14:textId="77777777" w:rsidR="00502F02" w:rsidRPr="00502F02" w:rsidRDefault="00502F02">
            <w:pPr>
              <w:jc w:val="center"/>
              <w:rPr>
                <w:rFonts w:ascii="Arial" w:hAnsi="Arial" w:cs="Arial"/>
                <w:sz w:val="20"/>
                <w:szCs w:val="20"/>
              </w:rPr>
            </w:pPr>
          </w:p>
        </w:tc>
        <w:tc>
          <w:tcPr>
            <w:tcW w:w="2410" w:type="dxa"/>
          </w:tcPr>
          <w:p w14:paraId="31D4E26F" w14:textId="77777777" w:rsidR="00502F02" w:rsidRPr="00502F02" w:rsidRDefault="00502F02">
            <w:pPr>
              <w:jc w:val="center"/>
              <w:rPr>
                <w:rFonts w:ascii="Arial" w:hAnsi="Arial" w:cs="Arial"/>
                <w:sz w:val="20"/>
                <w:szCs w:val="20"/>
              </w:rPr>
            </w:pPr>
            <w:r w:rsidRPr="00502F02">
              <w:rPr>
                <w:rFonts w:ascii="Arial" w:hAnsi="Arial" w:cs="Arial"/>
                <w:sz w:val="20"/>
                <w:szCs w:val="20"/>
              </w:rPr>
              <w:t>Positive (See rule a)</w:t>
            </w:r>
          </w:p>
        </w:tc>
      </w:tr>
      <w:tr w:rsidR="00502F02" w:rsidRPr="00502F02" w14:paraId="18915F0C" w14:textId="77777777" w:rsidTr="0037089D">
        <w:tc>
          <w:tcPr>
            <w:tcW w:w="2127" w:type="dxa"/>
          </w:tcPr>
          <w:p w14:paraId="3C11535F"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36" w:type="dxa"/>
          </w:tcPr>
          <w:p w14:paraId="7FB84883" w14:textId="77777777" w:rsidR="00502F02" w:rsidRPr="00502F02" w:rsidRDefault="00502F02">
            <w:pPr>
              <w:jc w:val="center"/>
              <w:rPr>
                <w:rFonts w:ascii="Arial" w:hAnsi="Arial" w:cs="Arial"/>
                <w:sz w:val="20"/>
                <w:szCs w:val="20"/>
              </w:rPr>
            </w:pPr>
          </w:p>
        </w:tc>
        <w:tc>
          <w:tcPr>
            <w:tcW w:w="2159" w:type="dxa"/>
          </w:tcPr>
          <w:p w14:paraId="5BC2C419"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68" w:type="dxa"/>
          </w:tcPr>
          <w:p w14:paraId="59E9CC52" w14:textId="77777777" w:rsidR="00502F02" w:rsidRPr="00502F02" w:rsidRDefault="00502F02">
            <w:pPr>
              <w:jc w:val="center"/>
              <w:rPr>
                <w:rFonts w:ascii="Arial" w:hAnsi="Arial" w:cs="Arial"/>
                <w:sz w:val="20"/>
                <w:szCs w:val="20"/>
              </w:rPr>
            </w:pPr>
          </w:p>
        </w:tc>
        <w:tc>
          <w:tcPr>
            <w:tcW w:w="2410" w:type="dxa"/>
          </w:tcPr>
          <w:p w14:paraId="79504C70" w14:textId="77777777" w:rsidR="00502F02" w:rsidRPr="00502F02" w:rsidRDefault="00502F02">
            <w:pPr>
              <w:jc w:val="center"/>
              <w:rPr>
                <w:rFonts w:ascii="Arial" w:hAnsi="Arial" w:cs="Arial"/>
                <w:sz w:val="20"/>
                <w:szCs w:val="20"/>
              </w:rPr>
            </w:pPr>
            <w:r w:rsidRPr="00502F02">
              <w:rPr>
                <w:rFonts w:ascii="Arial" w:hAnsi="Arial" w:cs="Arial"/>
                <w:sz w:val="20"/>
                <w:szCs w:val="20"/>
              </w:rPr>
              <w:t>Negative (See rule b)</w:t>
            </w:r>
          </w:p>
        </w:tc>
      </w:tr>
      <w:tr w:rsidR="00502F02" w:rsidRPr="00502F02" w14:paraId="1686D95F" w14:textId="77777777" w:rsidTr="0037089D">
        <w:tc>
          <w:tcPr>
            <w:tcW w:w="2127" w:type="dxa"/>
          </w:tcPr>
          <w:p w14:paraId="1BF81AAA"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36" w:type="dxa"/>
          </w:tcPr>
          <w:p w14:paraId="1823B44B" w14:textId="77777777" w:rsidR="00502F02" w:rsidRPr="00502F02" w:rsidRDefault="00502F02">
            <w:pPr>
              <w:jc w:val="center"/>
              <w:rPr>
                <w:rFonts w:ascii="Arial" w:hAnsi="Arial" w:cs="Arial"/>
                <w:sz w:val="20"/>
                <w:szCs w:val="20"/>
              </w:rPr>
            </w:pPr>
          </w:p>
        </w:tc>
        <w:tc>
          <w:tcPr>
            <w:tcW w:w="2159" w:type="dxa"/>
          </w:tcPr>
          <w:p w14:paraId="2CC84E21"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68" w:type="dxa"/>
          </w:tcPr>
          <w:p w14:paraId="1B6A1A43" w14:textId="77777777" w:rsidR="00502F02" w:rsidRPr="00502F02" w:rsidRDefault="00502F02">
            <w:pPr>
              <w:jc w:val="center"/>
              <w:rPr>
                <w:rFonts w:ascii="Arial" w:hAnsi="Arial" w:cs="Arial"/>
                <w:sz w:val="20"/>
                <w:szCs w:val="20"/>
              </w:rPr>
            </w:pPr>
          </w:p>
        </w:tc>
        <w:tc>
          <w:tcPr>
            <w:tcW w:w="2410" w:type="dxa"/>
          </w:tcPr>
          <w:p w14:paraId="507E40C0" w14:textId="77777777" w:rsidR="00502F02" w:rsidRPr="00502F02" w:rsidRDefault="00502F02">
            <w:pPr>
              <w:jc w:val="center"/>
              <w:rPr>
                <w:rFonts w:ascii="Arial" w:hAnsi="Arial" w:cs="Arial"/>
                <w:sz w:val="20"/>
                <w:szCs w:val="20"/>
              </w:rPr>
            </w:pPr>
            <w:r w:rsidRPr="00502F02">
              <w:rPr>
                <w:rFonts w:ascii="Arial" w:hAnsi="Arial" w:cs="Arial"/>
                <w:sz w:val="20"/>
                <w:szCs w:val="20"/>
              </w:rPr>
              <w:t>Positive (See rule c)</w:t>
            </w:r>
          </w:p>
        </w:tc>
      </w:tr>
      <w:tr w:rsidR="00502F02" w:rsidRPr="00502F02" w14:paraId="0A62412D" w14:textId="77777777" w:rsidTr="0037089D">
        <w:tc>
          <w:tcPr>
            <w:tcW w:w="2127" w:type="dxa"/>
          </w:tcPr>
          <w:p w14:paraId="4E4DE043"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36" w:type="dxa"/>
          </w:tcPr>
          <w:p w14:paraId="1CA14083" w14:textId="77777777" w:rsidR="00502F02" w:rsidRPr="00502F02" w:rsidRDefault="00502F02">
            <w:pPr>
              <w:jc w:val="center"/>
              <w:rPr>
                <w:rFonts w:ascii="Arial" w:hAnsi="Arial" w:cs="Arial"/>
                <w:sz w:val="20"/>
                <w:szCs w:val="20"/>
              </w:rPr>
            </w:pPr>
          </w:p>
        </w:tc>
        <w:tc>
          <w:tcPr>
            <w:tcW w:w="2159" w:type="dxa"/>
          </w:tcPr>
          <w:p w14:paraId="713490B8"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68" w:type="dxa"/>
          </w:tcPr>
          <w:p w14:paraId="08A0C65A" w14:textId="77777777" w:rsidR="00502F02" w:rsidRPr="00502F02" w:rsidRDefault="00502F02">
            <w:pPr>
              <w:jc w:val="center"/>
              <w:rPr>
                <w:rFonts w:ascii="Arial" w:hAnsi="Arial" w:cs="Arial"/>
                <w:sz w:val="20"/>
                <w:szCs w:val="20"/>
              </w:rPr>
            </w:pPr>
          </w:p>
        </w:tc>
        <w:tc>
          <w:tcPr>
            <w:tcW w:w="2410" w:type="dxa"/>
          </w:tcPr>
          <w:p w14:paraId="1AE62691" w14:textId="77777777" w:rsidR="00502F02" w:rsidRPr="00502F02" w:rsidRDefault="00502F02">
            <w:pPr>
              <w:jc w:val="center"/>
              <w:rPr>
                <w:rFonts w:ascii="Arial" w:hAnsi="Arial" w:cs="Arial"/>
                <w:sz w:val="20"/>
                <w:szCs w:val="20"/>
              </w:rPr>
            </w:pPr>
            <w:r w:rsidRPr="00502F02">
              <w:rPr>
                <w:rFonts w:ascii="Arial" w:hAnsi="Arial" w:cs="Arial"/>
                <w:sz w:val="20"/>
                <w:szCs w:val="20"/>
              </w:rPr>
              <w:t>Negative (See rule d)</w:t>
            </w:r>
          </w:p>
        </w:tc>
      </w:tr>
      <w:tr w:rsidR="00502F02" w:rsidRPr="00502F02" w14:paraId="0AFBE268" w14:textId="77777777" w:rsidTr="0037089D">
        <w:tc>
          <w:tcPr>
            <w:tcW w:w="2127" w:type="dxa"/>
          </w:tcPr>
          <w:p w14:paraId="766B0D2C"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36" w:type="dxa"/>
          </w:tcPr>
          <w:p w14:paraId="03E5492C" w14:textId="77777777" w:rsidR="00502F02" w:rsidRPr="00502F02" w:rsidRDefault="00502F02">
            <w:pPr>
              <w:jc w:val="center"/>
              <w:rPr>
                <w:rFonts w:ascii="Arial" w:hAnsi="Arial" w:cs="Arial"/>
                <w:sz w:val="20"/>
                <w:szCs w:val="20"/>
              </w:rPr>
            </w:pPr>
          </w:p>
        </w:tc>
        <w:tc>
          <w:tcPr>
            <w:tcW w:w="2159" w:type="dxa"/>
          </w:tcPr>
          <w:p w14:paraId="0E34DDF3"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68" w:type="dxa"/>
          </w:tcPr>
          <w:p w14:paraId="1D337943" w14:textId="77777777" w:rsidR="00502F02" w:rsidRPr="00502F02" w:rsidRDefault="00502F02">
            <w:pPr>
              <w:jc w:val="center"/>
              <w:rPr>
                <w:rFonts w:ascii="Arial" w:hAnsi="Arial" w:cs="Arial"/>
                <w:sz w:val="20"/>
                <w:szCs w:val="20"/>
              </w:rPr>
            </w:pPr>
          </w:p>
        </w:tc>
        <w:tc>
          <w:tcPr>
            <w:tcW w:w="2410" w:type="dxa"/>
          </w:tcPr>
          <w:p w14:paraId="5ABFCBD7" w14:textId="77777777" w:rsidR="00502F02" w:rsidRPr="00502F02" w:rsidRDefault="00502F02">
            <w:pPr>
              <w:jc w:val="center"/>
              <w:rPr>
                <w:rFonts w:ascii="Arial" w:hAnsi="Arial" w:cs="Arial"/>
                <w:sz w:val="20"/>
                <w:szCs w:val="20"/>
              </w:rPr>
            </w:pPr>
            <w:r w:rsidRPr="00502F02">
              <w:rPr>
                <w:rFonts w:ascii="Arial" w:hAnsi="Arial" w:cs="Arial"/>
                <w:sz w:val="20"/>
                <w:szCs w:val="20"/>
              </w:rPr>
              <w:t>Positive (See rule e)</w:t>
            </w:r>
          </w:p>
        </w:tc>
      </w:tr>
      <w:tr w:rsidR="00502F02" w:rsidRPr="00502F02" w14:paraId="4A649446" w14:textId="77777777" w:rsidTr="0037089D">
        <w:tc>
          <w:tcPr>
            <w:tcW w:w="2127" w:type="dxa"/>
          </w:tcPr>
          <w:p w14:paraId="7C296773" w14:textId="77777777" w:rsidR="00502F02" w:rsidRPr="00502F02" w:rsidRDefault="00502F02">
            <w:pPr>
              <w:jc w:val="center"/>
              <w:rPr>
                <w:rFonts w:ascii="Arial" w:hAnsi="Arial" w:cs="Arial"/>
                <w:sz w:val="20"/>
                <w:szCs w:val="20"/>
              </w:rPr>
            </w:pPr>
            <w:r w:rsidRPr="00502F02">
              <w:rPr>
                <w:rFonts w:ascii="Arial" w:hAnsi="Arial" w:cs="Arial"/>
                <w:sz w:val="20"/>
                <w:szCs w:val="20"/>
              </w:rPr>
              <w:t>Negative</w:t>
            </w:r>
          </w:p>
        </w:tc>
        <w:tc>
          <w:tcPr>
            <w:tcW w:w="236" w:type="dxa"/>
          </w:tcPr>
          <w:p w14:paraId="5B72A568" w14:textId="77777777" w:rsidR="00502F02" w:rsidRPr="00502F02" w:rsidRDefault="00502F02">
            <w:pPr>
              <w:jc w:val="center"/>
              <w:rPr>
                <w:rFonts w:ascii="Arial" w:hAnsi="Arial" w:cs="Arial"/>
                <w:sz w:val="20"/>
                <w:szCs w:val="20"/>
              </w:rPr>
            </w:pPr>
          </w:p>
        </w:tc>
        <w:tc>
          <w:tcPr>
            <w:tcW w:w="2159" w:type="dxa"/>
          </w:tcPr>
          <w:p w14:paraId="58405FB8" w14:textId="77777777" w:rsidR="00502F02" w:rsidRPr="00502F02" w:rsidRDefault="00502F02">
            <w:pPr>
              <w:jc w:val="center"/>
              <w:rPr>
                <w:rFonts w:ascii="Arial" w:hAnsi="Arial" w:cs="Arial"/>
                <w:sz w:val="20"/>
                <w:szCs w:val="20"/>
              </w:rPr>
            </w:pPr>
            <w:r w:rsidRPr="00502F02">
              <w:rPr>
                <w:rFonts w:ascii="Arial" w:hAnsi="Arial" w:cs="Arial"/>
                <w:sz w:val="20"/>
                <w:szCs w:val="20"/>
              </w:rPr>
              <w:t>Positive</w:t>
            </w:r>
          </w:p>
        </w:tc>
        <w:tc>
          <w:tcPr>
            <w:tcW w:w="268" w:type="dxa"/>
          </w:tcPr>
          <w:p w14:paraId="38A506FC" w14:textId="77777777" w:rsidR="00502F02" w:rsidRPr="00502F02" w:rsidRDefault="00502F02">
            <w:pPr>
              <w:jc w:val="center"/>
              <w:rPr>
                <w:rFonts w:ascii="Arial" w:hAnsi="Arial" w:cs="Arial"/>
                <w:sz w:val="20"/>
                <w:szCs w:val="20"/>
              </w:rPr>
            </w:pPr>
          </w:p>
        </w:tc>
        <w:tc>
          <w:tcPr>
            <w:tcW w:w="2410" w:type="dxa"/>
          </w:tcPr>
          <w:p w14:paraId="2E09D607" w14:textId="77777777" w:rsidR="00502F02" w:rsidRPr="00502F02" w:rsidRDefault="00502F02">
            <w:pPr>
              <w:jc w:val="center"/>
              <w:rPr>
                <w:rFonts w:ascii="Arial" w:hAnsi="Arial" w:cs="Arial"/>
                <w:sz w:val="20"/>
                <w:szCs w:val="20"/>
              </w:rPr>
            </w:pPr>
            <w:r w:rsidRPr="00502F02">
              <w:rPr>
                <w:rFonts w:ascii="Arial" w:hAnsi="Arial" w:cs="Arial"/>
                <w:sz w:val="20"/>
                <w:szCs w:val="20"/>
              </w:rPr>
              <w:t>Negative (See rule f)</w:t>
            </w:r>
          </w:p>
        </w:tc>
      </w:tr>
    </w:tbl>
    <w:p w14:paraId="0F991115" w14:textId="77777777" w:rsidR="00502F02" w:rsidRPr="00502F02" w:rsidRDefault="00502F02" w:rsidP="00502F02">
      <w:pPr>
        <w:pStyle w:val="ListNumber"/>
        <w:numPr>
          <w:ilvl w:val="0"/>
          <w:numId w:val="0"/>
        </w:numPr>
        <w:ind w:left="360"/>
        <w:rPr>
          <w:rFonts w:ascii="Arial" w:hAnsi="Arial" w:cs="Arial"/>
          <w:sz w:val="20"/>
          <w:szCs w:val="20"/>
        </w:rPr>
      </w:pPr>
    </w:p>
    <w:p w14:paraId="7E310953" w14:textId="77777777" w:rsidR="00502F02" w:rsidRPr="00502F02" w:rsidRDefault="00502F02" w:rsidP="00502F02">
      <w:pPr>
        <w:pStyle w:val="ListNumber"/>
        <w:numPr>
          <w:ilvl w:val="0"/>
          <w:numId w:val="0"/>
        </w:numPr>
        <w:ind w:left="720"/>
        <w:rPr>
          <w:rFonts w:ascii="Arial" w:hAnsi="Arial" w:cs="Arial"/>
          <w:sz w:val="20"/>
          <w:szCs w:val="20"/>
        </w:rPr>
      </w:pPr>
      <w:r w:rsidRPr="00502F02">
        <w:rPr>
          <w:rFonts w:ascii="Arial" w:hAnsi="Arial" w:cs="Arial"/>
          <w:sz w:val="20"/>
          <w:szCs w:val="20"/>
        </w:rPr>
        <w:t>Rules:</w:t>
      </w:r>
    </w:p>
    <w:p w14:paraId="3A3FA5EC" w14:textId="77777777" w:rsidR="00502F02" w:rsidRPr="00502F02" w:rsidRDefault="00502F02" w:rsidP="00502F02">
      <w:pPr>
        <w:pStyle w:val="ListNumber"/>
        <w:numPr>
          <w:ilvl w:val="0"/>
          <w:numId w:val="0"/>
        </w:numPr>
        <w:ind w:left="720"/>
        <w:rPr>
          <w:rFonts w:ascii="Arial" w:hAnsi="Arial" w:cs="Arial"/>
          <w:sz w:val="20"/>
          <w:szCs w:val="20"/>
        </w:rPr>
      </w:pPr>
    </w:p>
    <w:p w14:paraId="36CD1073" w14:textId="77777777" w:rsidR="00502F02" w:rsidRPr="00502F02" w:rsidRDefault="00502F02" w:rsidP="00863CAD">
      <w:pPr>
        <w:pStyle w:val="ListNumber"/>
        <w:numPr>
          <w:ilvl w:val="0"/>
          <w:numId w:val="0"/>
        </w:numPr>
        <w:ind w:left="1440" w:hanging="720"/>
        <w:jc w:val="both"/>
        <w:rPr>
          <w:rFonts w:ascii="Arial" w:hAnsi="Arial" w:cs="Arial"/>
          <w:sz w:val="20"/>
          <w:szCs w:val="20"/>
        </w:rPr>
      </w:pPr>
      <w:r w:rsidRPr="00502F02">
        <w:rPr>
          <w:rFonts w:ascii="Arial" w:hAnsi="Arial" w:cs="Arial"/>
          <w:sz w:val="20"/>
          <w:szCs w:val="20"/>
        </w:rPr>
        <w:t>a.</w:t>
      </w:r>
      <w:r w:rsidRPr="00502F02">
        <w:rPr>
          <w:rFonts w:ascii="Arial" w:hAnsi="Arial" w:cs="Arial"/>
          <w:sz w:val="20"/>
          <w:szCs w:val="20"/>
        </w:rPr>
        <w:tab/>
        <w:t>If both balances are positive, then report each as a liability in its respective statement.</w:t>
      </w:r>
    </w:p>
    <w:p w14:paraId="73FCCAB7" w14:textId="77777777" w:rsidR="00502F02" w:rsidRPr="00502F02" w:rsidRDefault="00502F02" w:rsidP="00863CAD">
      <w:pPr>
        <w:pStyle w:val="ListNumber"/>
        <w:numPr>
          <w:ilvl w:val="0"/>
          <w:numId w:val="0"/>
        </w:numPr>
        <w:ind w:left="1440" w:hanging="720"/>
        <w:jc w:val="both"/>
        <w:rPr>
          <w:rFonts w:ascii="Arial" w:hAnsi="Arial" w:cs="Arial"/>
          <w:sz w:val="20"/>
          <w:szCs w:val="20"/>
        </w:rPr>
      </w:pPr>
    </w:p>
    <w:p w14:paraId="43F9BE80" w14:textId="77777777" w:rsidR="00502F02" w:rsidRPr="00502F02" w:rsidRDefault="00502F02" w:rsidP="00863CAD">
      <w:pPr>
        <w:pStyle w:val="ListNumber"/>
        <w:numPr>
          <w:ilvl w:val="0"/>
          <w:numId w:val="0"/>
        </w:numPr>
        <w:ind w:left="1440" w:hanging="720"/>
        <w:jc w:val="both"/>
        <w:rPr>
          <w:rFonts w:ascii="Arial" w:hAnsi="Arial" w:cs="Arial"/>
          <w:sz w:val="20"/>
          <w:szCs w:val="20"/>
        </w:rPr>
      </w:pPr>
      <w:r w:rsidRPr="00502F02">
        <w:rPr>
          <w:rFonts w:ascii="Arial" w:hAnsi="Arial" w:cs="Arial"/>
          <w:sz w:val="20"/>
          <w:szCs w:val="20"/>
        </w:rPr>
        <w:t>b.</w:t>
      </w:r>
      <w:r w:rsidRPr="00502F02">
        <w:rPr>
          <w:rFonts w:ascii="Arial" w:hAnsi="Arial" w:cs="Arial"/>
          <w:sz w:val="20"/>
          <w:szCs w:val="20"/>
        </w:rPr>
        <w:tab/>
        <w:t>If both balances are negative, then no portion of the negative balances is allowable as a negative liability in either statement. Report a zero for the IMR liability in each statement and follow the above instructions for handling disallowed negative IMR balances in each statement.</w:t>
      </w:r>
    </w:p>
    <w:p w14:paraId="5F0DFD41" w14:textId="77777777" w:rsidR="00502F02" w:rsidRPr="00502F02" w:rsidRDefault="00502F02" w:rsidP="00863CAD">
      <w:pPr>
        <w:pStyle w:val="ListNumber"/>
        <w:numPr>
          <w:ilvl w:val="0"/>
          <w:numId w:val="0"/>
        </w:numPr>
        <w:ind w:left="1440" w:hanging="720"/>
        <w:jc w:val="both"/>
        <w:rPr>
          <w:rFonts w:ascii="Arial" w:hAnsi="Arial" w:cs="Arial"/>
          <w:sz w:val="20"/>
          <w:szCs w:val="20"/>
        </w:rPr>
      </w:pPr>
    </w:p>
    <w:p w14:paraId="36B98EC4" w14:textId="77777777" w:rsidR="00502F02" w:rsidRPr="00502F02" w:rsidRDefault="00502F02" w:rsidP="00863CAD">
      <w:pPr>
        <w:pStyle w:val="ListNumber"/>
        <w:numPr>
          <w:ilvl w:val="0"/>
          <w:numId w:val="0"/>
        </w:numPr>
        <w:ind w:left="1440" w:hanging="720"/>
        <w:jc w:val="both"/>
        <w:rPr>
          <w:rFonts w:ascii="Arial" w:hAnsi="Arial" w:cs="Arial"/>
          <w:sz w:val="20"/>
          <w:szCs w:val="20"/>
        </w:rPr>
      </w:pPr>
      <w:r w:rsidRPr="00502F02">
        <w:rPr>
          <w:rFonts w:ascii="Arial" w:hAnsi="Arial" w:cs="Arial"/>
          <w:sz w:val="20"/>
          <w:szCs w:val="20"/>
        </w:rPr>
        <w:t>c.</w:t>
      </w:r>
      <w:r w:rsidRPr="00502F02">
        <w:rPr>
          <w:rFonts w:ascii="Arial" w:hAnsi="Arial" w:cs="Arial"/>
          <w:sz w:val="20"/>
          <w:szCs w:val="20"/>
        </w:rPr>
        <w:tab/>
        <w:t xml:space="preserve">If the general account balance is positive, the separate accounts balance is negative and the combined net balance is positive, then </w:t>
      </w:r>
      <w:proofErr w:type="gramStart"/>
      <w:r w:rsidRPr="00502F02">
        <w:rPr>
          <w:rFonts w:ascii="Arial" w:hAnsi="Arial" w:cs="Arial"/>
          <w:sz w:val="20"/>
          <w:szCs w:val="20"/>
        </w:rPr>
        <w:t>all of</w:t>
      </w:r>
      <w:proofErr w:type="gramEnd"/>
      <w:r w:rsidRPr="00502F02">
        <w:rPr>
          <w:rFonts w:ascii="Arial" w:hAnsi="Arial" w:cs="Arial"/>
          <w:sz w:val="20"/>
          <w:szCs w:val="20"/>
        </w:rPr>
        <w:t xml:space="preserve"> the negative IMR balance is allowable as a negative liability in the Separate Accounts Statement.</w:t>
      </w:r>
    </w:p>
    <w:p w14:paraId="07A6BB1D" w14:textId="77777777" w:rsidR="00502F02" w:rsidRPr="00502F02" w:rsidRDefault="00502F02" w:rsidP="00863CAD">
      <w:pPr>
        <w:pStyle w:val="ListNumber"/>
        <w:numPr>
          <w:ilvl w:val="0"/>
          <w:numId w:val="0"/>
        </w:numPr>
        <w:ind w:left="1440" w:hanging="720"/>
        <w:jc w:val="both"/>
        <w:rPr>
          <w:rFonts w:ascii="Arial" w:hAnsi="Arial" w:cs="Arial"/>
          <w:sz w:val="20"/>
          <w:szCs w:val="20"/>
        </w:rPr>
      </w:pPr>
    </w:p>
    <w:p w14:paraId="22650D12" w14:textId="77777777" w:rsidR="00502F02" w:rsidRPr="00502F02" w:rsidRDefault="00502F02" w:rsidP="00863CAD">
      <w:pPr>
        <w:pStyle w:val="ListNumber"/>
        <w:numPr>
          <w:ilvl w:val="0"/>
          <w:numId w:val="0"/>
        </w:numPr>
        <w:ind w:left="1440" w:hanging="720"/>
        <w:jc w:val="both"/>
        <w:rPr>
          <w:rFonts w:ascii="Arial" w:hAnsi="Arial" w:cs="Arial"/>
          <w:sz w:val="20"/>
          <w:szCs w:val="20"/>
        </w:rPr>
      </w:pPr>
      <w:r w:rsidRPr="00502F02">
        <w:rPr>
          <w:rFonts w:ascii="Arial" w:hAnsi="Arial" w:cs="Arial"/>
          <w:sz w:val="20"/>
          <w:szCs w:val="20"/>
        </w:rPr>
        <w:t>d.</w:t>
      </w:r>
      <w:r w:rsidRPr="00502F02">
        <w:rPr>
          <w:rFonts w:ascii="Arial" w:hAnsi="Arial" w:cs="Arial"/>
          <w:sz w:val="20"/>
          <w:szCs w:val="20"/>
        </w:rPr>
        <w:tab/>
        <w:t>If the general account balance is positive, the separate account balance is negative, and the combined net balance is negative, then the negative amount not covered by the positive amount is not allowable. Report only the allowable portion as a negative liability in the Separate Accounts Statement and follow the above instructions for handling the disallowed portion of negative IMR balances in the Separate Accounts Statement.</w:t>
      </w:r>
    </w:p>
    <w:p w14:paraId="19B33499" w14:textId="77777777" w:rsidR="00502F02" w:rsidRPr="00502F02" w:rsidRDefault="00502F02" w:rsidP="00863CAD">
      <w:pPr>
        <w:pStyle w:val="ListNumber"/>
        <w:numPr>
          <w:ilvl w:val="0"/>
          <w:numId w:val="0"/>
        </w:numPr>
        <w:ind w:left="1440" w:hanging="720"/>
        <w:jc w:val="both"/>
        <w:rPr>
          <w:rFonts w:ascii="Arial" w:hAnsi="Arial" w:cs="Arial"/>
          <w:sz w:val="20"/>
          <w:szCs w:val="20"/>
        </w:rPr>
      </w:pPr>
    </w:p>
    <w:p w14:paraId="0AF588E2" w14:textId="77777777" w:rsidR="00502F02" w:rsidRPr="00502F02" w:rsidRDefault="00502F02" w:rsidP="00863CAD">
      <w:pPr>
        <w:pStyle w:val="ListNumber"/>
        <w:numPr>
          <w:ilvl w:val="0"/>
          <w:numId w:val="0"/>
        </w:numPr>
        <w:ind w:left="1440" w:hanging="720"/>
        <w:jc w:val="both"/>
        <w:rPr>
          <w:rFonts w:ascii="Arial" w:hAnsi="Arial" w:cs="Arial"/>
          <w:sz w:val="20"/>
          <w:szCs w:val="20"/>
        </w:rPr>
      </w:pPr>
      <w:proofErr w:type="gramStart"/>
      <w:r w:rsidRPr="00502F02">
        <w:rPr>
          <w:rFonts w:ascii="Arial" w:hAnsi="Arial" w:cs="Arial"/>
          <w:sz w:val="20"/>
          <w:szCs w:val="20"/>
        </w:rPr>
        <w:t>e.</w:t>
      </w:r>
      <w:r w:rsidRPr="00502F02">
        <w:rPr>
          <w:rFonts w:ascii="Arial" w:hAnsi="Arial" w:cs="Arial"/>
          <w:sz w:val="20"/>
          <w:szCs w:val="20"/>
        </w:rPr>
        <w:tab/>
        <w:t>If</w:t>
      </w:r>
      <w:proofErr w:type="gramEnd"/>
      <w:r w:rsidRPr="00502F02">
        <w:rPr>
          <w:rFonts w:ascii="Arial" w:hAnsi="Arial" w:cs="Arial"/>
          <w:sz w:val="20"/>
          <w:szCs w:val="20"/>
        </w:rPr>
        <w:t xml:space="preserve"> the general account balance is negative, the separate account balance is positive, and the combined net balance is positive, then </w:t>
      </w:r>
      <w:proofErr w:type="gramStart"/>
      <w:r w:rsidRPr="00502F02">
        <w:rPr>
          <w:rFonts w:ascii="Arial" w:hAnsi="Arial" w:cs="Arial"/>
          <w:sz w:val="20"/>
          <w:szCs w:val="20"/>
        </w:rPr>
        <w:t>all of</w:t>
      </w:r>
      <w:proofErr w:type="gramEnd"/>
      <w:r w:rsidRPr="00502F02">
        <w:rPr>
          <w:rFonts w:ascii="Arial" w:hAnsi="Arial" w:cs="Arial"/>
          <w:sz w:val="20"/>
          <w:szCs w:val="20"/>
        </w:rPr>
        <w:t xml:space="preserve"> the negative IMR balance is allowable as a negative liability in the General Account Statement.</w:t>
      </w:r>
    </w:p>
    <w:p w14:paraId="0890FB87" w14:textId="77777777" w:rsidR="00502F02" w:rsidRPr="00502F02" w:rsidRDefault="00502F02" w:rsidP="00863CAD">
      <w:pPr>
        <w:pStyle w:val="ListNumber"/>
        <w:numPr>
          <w:ilvl w:val="0"/>
          <w:numId w:val="0"/>
        </w:numPr>
        <w:ind w:left="1440" w:hanging="720"/>
        <w:jc w:val="both"/>
        <w:rPr>
          <w:rFonts w:ascii="Arial" w:hAnsi="Arial" w:cs="Arial"/>
          <w:sz w:val="20"/>
          <w:szCs w:val="20"/>
        </w:rPr>
      </w:pPr>
    </w:p>
    <w:p w14:paraId="3D0E3113" w14:textId="77777777" w:rsidR="00502F02" w:rsidRPr="00502F02" w:rsidRDefault="00502F02" w:rsidP="00863CAD">
      <w:pPr>
        <w:pStyle w:val="ListNumber"/>
        <w:numPr>
          <w:ilvl w:val="0"/>
          <w:numId w:val="0"/>
        </w:numPr>
        <w:ind w:left="1440" w:hanging="720"/>
        <w:jc w:val="both"/>
        <w:rPr>
          <w:rFonts w:ascii="Arial" w:hAnsi="Arial" w:cs="Arial"/>
          <w:sz w:val="20"/>
          <w:szCs w:val="20"/>
        </w:rPr>
      </w:pPr>
      <w:r w:rsidRPr="00502F02">
        <w:rPr>
          <w:rFonts w:ascii="Arial" w:hAnsi="Arial" w:cs="Arial"/>
          <w:sz w:val="20"/>
          <w:szCs w:val="20"/>
        </w:rPr>
        <w:t>f.</w:t>
      </w:r>
      <w:r w:rsidRPr="00502F02">
        <w:rPr>
          <w:rFonts w:ascii="Arial" w:hAnsi="Arial" w:cs="Arial"/>
          <w:sz w:val="20"/>
          <w:szCs w:val="20"/>
        </w:rPr>
        <w:tab/>
        <w:t>If the general account balance is negative, the separate account balance is positive, and the combined net balance is negative, then the negative amount not covered by the positive amount is not allowable. Report only the allowable portion as a negative liability in the General Account Statement and follow the above instructions for handling the disallowed portion of negative IMR balances in the General Account Statement.</w:t>
      </w:r>
    </w:p>
    <w:p w14:paraId="647D873B" w14:textId="77777777" w:rsidR="00502F02" w:rsidRPr="00502F02" w:rsidRDefault="00502F02" w:rsidP="00502F02">
      <w:pPr>
        <w:pStyle w:val="ListNumber"/>
        <w:numPr>
          <w:ilvl w:val="0"/>
          <w:numId w:val="0"/>
        </w:numPr>
        <w:ind w:left="360"/>
        <w:rPr>
          <w:rFonts w:ascii="Arial" w:hAnsi="Arial" w:cs="Arial"/>
          <w:sz w:val="20"/>
          <w:szCs w:val="20"/>
        </w:rPr>
      </w:pPr>
    </w:p>
    <w:p w14:paraId="7BF07C1E" w14:textId="1A01748B" w:rsidR="00502F02" w:rsidRPr="00B1086F" w:rsidRDefault="00904619" w:rsidP="008D1A65">
      <w:pPr>
        <w:pStyle w:val="ListNumber"/>
        <w:numPr>
          <w:ilvl w:val="0"/>
          <w:numId w:val="9"/>
        </w:numPr>
        <w:ind w:left="0" w:firstLine="0"/>
        <w:jc w:val="both"/>
        <w:rPr>
          <w:sz w:val="22"/>
          <w:szCs w:val="22"/>
        </w:rPr>
      </w:pPr>
      <w:r w:rsidRPr="00B1086F">
        <w:rPr>
          <w:sz w:val="22"/>
          <w:szCs w:val="22"/>
        </w:rPr>
        <w:t xml:space="preserve">In October 2022, the ACLI requested the Statutory Accounting Principles (E) Working Group </w:t>
      </w:r>
      <w:r w:rsidR="00D10E39" w:rsidRPr="00B1086F">
        <w:rPr>
          <w:sz w:val="22"/>
          <w:szCs w:val="22"/>
        </w:rPr>
        <w:t xml:space="preserve">to </w:t>
      </w:r>
      <w:r w:rsidR="006B0989" w:rsidRPr="00B1086F">
        <w:rPr>
          <w:sz w:val="22"/>
          <w:szCs w:val="22"/>
        </w:rPr>
        <w:t>reasse</w:t>
      </w:r>
      <w:r w:rsidR="005F298B">
        <w:rPr>
          <w:sz w:val="22"/>
          <w:szCs w:val="22"/>
        </w:rPr>
        <w:t>ss</w:t>
      </w:r>
      <w:r w:rsidR="006B0989" w:rsidRPr="00B1086F">
        <w:rPr>
          <w:sz w:val="22"/>
          <w:szCs w:val="22"/>
        </w:rPr>
        <w:t xml:space="preserve"> the guidance for net negative (disallowed) IMR, </w:t>
      </w:r>
      <w:r w:rsidR="00EF74A7" w:rsidRPr="00B1086F">
        <w:rPr>
          <w:sz w:val="22"/>
          <w:szCs w:val="22"/>
        </w:rPr>
        <w:t>with a request to consider admittance</w:t>
      </w:r>
      <w:r w:rsidR="003F32D9">
        <w:rPr>
          <w:sz w:val="22"/>
          <w:szCs w:val="22"/>
        </w:rPr>
        <w:t xml:space="preserve"> of those </w:t>
      </w:r>
      <w:r w:rsidR="003F32D9">
        <w:rPr>
          <w:sz w:val="22"/>
          <w:szCs w:val="22"/>
        </w:rPr>
        <w:lastRenderedPageBreak/>
        <w:t>amounts</w:t>
      </w:r>
      <w:r w:rsidR="00EF74A7" w:rsidRPr="00B1086F">
        <w:rPr>
          <w:sz w:val="22"/>
          <w:szCs w:val="22"/>
        </w:rPr>
        <w:t xml:space="preserve">. </w:t>
      </w:r>
      <w:r w:rsidR="00F617E0" w:rsidRPr="00B1086F">
        <w:rPr>
          <w:sz w:val="22"/>
          <w:szCs w:val="22"/>
        </w:rPr>
        <w:t xml:space="preserve">The </w:t>
      </w:r>
      <w:r w:rsidR="00B72F2A" w:rsidRPr="00B1086F">
        <w:rPr>
          <w:sz w:val="22"/>
          <w:szCs w:val="22"/>
        </w:rPr>
        <w:t xml:space="preserve">ACLI noted </w:t>
      </w:r>
      <w:r w:rsidR="007964B6" w:rsidRPr="00B1086F">
        <w:rPr>
          <w:sz w:val="22"/>
          <w:szCs w:val="22"/>
        </w:rPr>
        <w:t xml:space="preserve">that the nonadmittance of disallowed negative IMR </w:t>
      </w:r>
      <w:r w:rsidR="00CC618A" w:rsidRPr="00B1086F">
        <w:rPr>
          <w:sz w:val="22"/>
          <w:szCs w:val="22"/>
        </w:rPr>
        <w:t>can have</w:t>
      </w:r>
      <w:r w:rsidR="00731280" w:rsidRPr="00B1086F">
        <w:rPr>
          <w:sz w:val="22"/>
          <w:szCs w:val="22"/>
        </w:rPr>
        <w:t xml:space="preserve"> </w:t>
      </w:r>
      <w:r w:rsidR="00CC618A" w:rsidRPr="00B1086F">
        <w:rPr>
          <w:sz w:val="22"/>
          <w:szCs w:val="22"/>
        </w:rPr>
        <w:t>adverse</w:t>
      </w:r>
      <w:r w:rsidR="007964B6" w:rsidRPr="00B1086F">
        <w:rPr>
          <w:sz w:val="22"/>
          <w:szCs w:val="22"/>
        </w:rPr>
        <w:t xml:space="preserve"> </w:t>
      </w:r>
      <w:r w:rsidR="00B72F2A" w:rsidRPr="00B1086F">
        <w:rPr>
          <w:sz w:val="22"/>
          <w:szCs w:val="22"/>
        </w:rPr>
        <w:t>negative ramifications for insurers</w:t>
      </w:r>
      <w:r w:rsidR="00DA49D3">
        <w:rPr>
          <w:sz w:val="22"/>
          <w:szCs w:val="22"/>
        </w:rPr>
        <w:t xml:space="preserve"> with two key themes</w:t>
      </w:r>
      <w:r w:rsidR="003D1029" w:rsidRPr="00B1086F">
        <w:rPr>
          <w:sz w:val="22"/>
          <w:szCs w:val="22"/>
        </w:rPr>
        <w:t xml:space="preserve">: </w:t>
      </w:r>
      <w:r w:rsidR="00731280" w:rsidRPr="00B1086F">
        <w:rPr>
          <w:sz w:val="22"/>
          <w:szCs w:val="22"/>
        </w:rPr>
        <w:t xml:space="preserve"> </w:t>
      </w:r>
    </w:p>
    <w:p w14:paraId="21CD595F" w14:textId="77777777" w:rsidR="00731280" w:rsidRDefault="00731280" w:rsidP="00731280">
      <w:pPr>
        <w:pStyle w:val="ListNumber"/>
        <w:numPr>
          <w:ilvl w:val="0"/>
          <w:numId w:val="0"/>
        </w:numPr>
        <w:ind w:left="360" w:hanging="360"/>
        <w:jc w:val="both"/>
      </w:pPr>
    </w:p>
    <w:p w14:paraId="02BB99AD" w14:textId="77777777" w:rsidR="00543A87" w:rsidRPr="00A20BF6" w:rsidRDefault="00543A87" w:rsidP="008D1A65">
      <w:pPr>
        <w:pStyle w:val="ListNumber"/>
        <w:numPr>
          <w:ilvl w:val="0"/>
          <w:numId w:val="5"/>
        </w:numPr>
        <w:ind w:left="1440" w:hanging="720"/>
        <w:jc w:val="both"/>
        <w:rPr>
          <w:b/>
          <w:bCs/>
          <w:sz w:val="22"/>
          <w:szCs w:val="22"/>
        </w:rPr>
      </w:pPr>
      <w:r w:rsidRPr="00A20BF6">
        <w:rPr>
          <w:sz w:val="22"/>
          <w:szCs w:val="22"/>
        </w:rPr>
        <w:t xml:space="preserve">In general, rising interest rates are favorable to the financial health of the insurance industry and policyholders. However, with negative IMR, there is an inappropriate perception of decreased financial strength through lower surplus and risk-based capital. </w:t>
      </w:r>
    </w:p>
    <w:p w14:paraId="72032A28" w14:textId="77777777" w:rsidR="00543A87" w:rsidRPr="00A20BF6" w:rsidRDefault="00543A87" w:rsidP="00A20BF6">
      <w:pPr>
        <w:pStyle w:val="BodyText2"/>
        <w:ind w:left="1440" w:hanging="720"/>
        <w:rPr>
          <w:b w:val="0"/>
          <w:bCs w:val="0"/>
          <w:szCs w:val="22"/>
        </w:rPr>
      </w:pPr>
    </w:p>
    <w:p w14:paraId="7E753618" w14:textId="77777777" w:rsidR="00543A87" w:rsidRPr="00A20BF6" w:rsidRDefault="00543A87" w:rsidP="008D1A65">
      <w:pPr>
        <w:pStyle w:val="ListNumber"/>
        <w:numPr>
          <w:ilvl w:val="0"/>
          <w:numId w:val="5"/>
        </w:numPr>
        <w:ind w:left="1440" w:hanging="720"/>
        <w:jc w:val="both"/>
        <w:rPr>
          <w:b/>
          <w:bCs/>
          <w:sz w:val="22"/>
          <w:szCs w:val="22"/>
        </w:rPr>
      </w:pPr>
      <w:r w:rsidRPr="00A20BF6">
        <w:rPr>
          <w:sz w:val="22"/>
          <w:szCs w:val="22"/>
        </w:rPr>
        <w:t xml:space="preserve">Negative IMR could impact the rating agency view of the industry or incentivize companies to avoid prudent investment transactions that are necessary to avoid mismatches between assets and liabilities. In either scenario, negative IMR encourages short-term non-economic activity that is not in the best long-term interest of a reporting entity’s financial health or its policyholders. </w:t>
      </w:r>
    </w:p>
    <w:p w14:paraId="3EC650C9" w14:textId="77777777" w:rsidR="00D543EC" w:rsidRDefault="00D543EC" w:rsidP="00D543EC">
      <w:pPr>
        <w:pStyle w:val="ListNumber"/>
        <w:numPr>
          <w:ilvl w:val="0"/>
          <w:numId w:val="0"/>
        </w:numPr>
        <w:jc w:val="both"/>
        <w:rPr>
          <w:sz w:val="22"/>
          <w:szCs w:val="22"/>
        </w:rPr>
      </w:pPr>
    </w:p>
    <w:p w14:paraId="41D44C2A" w14:textId="073BB486" w:rsidR="00C4754E" w:rsidRDefault="00D563EA" w:rsidP="008D1A65">
      <w:pPr>
        <w:pStyle w:val="ListNumber"/>
        <w:numPr>
          <w:ilvl w:val="0"/>
          <w:numId w:val="9"/>
        </w:numPr>
        <w:ind w:left="0" w:firstLine="0"/>
        <w:jc w:val="both"/>
        <w:rPr>
          <w:sz w:val="22"/>
          <w:szCs w:val="22"/>
        </w:rPr>
      </w:pPr>
      <w:r>
        <w:rPr>
          <w:sz w:val="22"/>
          <w:szCs w:val="22"/>
        </w:rPr>
        <w:t>In considering the request, the Working Group concluded that</w:t>
      </w:r>
      <w:r w:rsidR="00A912C8">
        <w:rPr>
          <w:sz w:val="22"/>
          <w:szCs w:val="22"/>
        </w:rPr>
        <w:t>,</w:t>
      </w:r>
      <w:r>
        <w:rPr>
          <w:sz w:val="22"/>
          <w:szCs w:val="22"/>
        </w:rPr>
        <w:t xml:space="preserve"> for year-end 2022, there would be no change to statutory accounting guidance </w:t>
      </w:r>
      <w:r w:rsidR="00D543EC">
        <w:rPr>
          <w:sz w:val="22"/>
          <w:szCs w:val="22"/>
        </w:rPr>
        <w:t>and deviations from statutory accounting principles would need to be approved via a permitted or prescribed pract</w:t>
      </w:r>
      <w:r w:rsidR="00944B16">
        <w:rPr>
          <w:sz w:val="22"/>
          <w:szCs w:val="22"/>
        </w:rPr>
        <w:t xml:space="preserve">ice. The Working Group then held company-specific educational sessions </w:t>
      </w:r>
      <w:r w:rsidR="00911A3A">
        <w:rPr>
          <w:sz w:val="22"/>
          <w:szCs w:val="22"/>
        </w:rPr>
        <w:t xml:space="preserve">in January 2023 to receive </w:t>
      </w:r>
      <w:r w:rsidR="00AD738F">
        <w:rPr>
          <w:sz w:val="22"/>
          <w:szCs w:val="22"/>
        </w:rPr>
        <w:t>detailed information regarding negative IMR</w:t>
      </w:r>
      <w:r w:rsidR="00B1086F">
        <w:rPr>
          <w:sz w:val="22"/>
          <w:szCs w:val="22"/>
        </w:rPr>
        <w:t xml:space="preserve"> and received a subsequent comment letter from the ACLI</w:t>
      </w:r>
      <w:r w:rsidR="00AD738F">
        <w:rPr>
          <w:sz w:val="22"/>
          <w:szCs w:val="22"/>
        </w:rPr>
        <w:t xml:space="preserve">. </w:t>
      </w:r>
    </w:p>
    <w:p w14:paraId="1DDFB5D5" w14:textId="77777777" w:rsidR="00163AA8" w:rsidRDefault="00163AA8" w:rsidP="00440A47">
      <w:pPr>
        <w:pStyle w:val="ListNumber"/>
        <w:numPr>
          <w:ilvl w:val="0"/>
          <w:numId w:val="0"/>
        </w:numPr>
        <w:ind w:left="1440"/>
        <w:jc w:val="both"/>
        <w:rPr>
          <w:sz w:val="22"/>
          <w:szCs w:val="22"/>
        </w:rPr>
      </w:pPr>
    </w:p>
    <w:p w14:paraId="02C07817" w14:textId="726CD57A" w:rsidR="00163AA8" w:rsidRPr="004A3C55" w:rsidRDefault="00163AA8" w:rsidP="008D1A65">
      <w:pPr>
        <w:pStyle w:val="ListNumber"/>
        <w:numPr>
          <w:ilvl w:val="0"/>
          <w:numId w:val="9"/>
        </w:numPr>
        <w:ind w:left="0" w:firstLine="0"/>
        <w:jc w:val="both"/>
        <w:rPr>
          <w:sz w:val="22"/>
          <w:szCs w:val="22"/>
        </w:rPr>
      </w:pPr>
      <w:r>
        <w:rPr>
          <w:sz w:val="22"/>
          <w:szCs w:val="22"/>
        </w:rPr>
        <w:t xml:space="preserve">During the 2023 Spring National Meeting, the Working Group </w:t>
      </w:r>
      <w:r w:rsidR="00A34AEF">
        <w:rPr>
          <w:sz w:val="22"/>
          <w:szCs w:val="22"/>
        </w:rPr>
        <w:t>further discuss</w:t>
      </w:r>
      <w:r w:rsidR="00360FA1">
        <w:rPr>
          <w:sz w:val="22"/>
          <w:szCs w:val="22"/>
        </w:rPr>
        <w:t>ed</w:t>
      </w:r>
      <w:r w:rsidR="00A34AEF">
        <w:rPr>
          <w:sz w:val="22"/>
          <w:szCs w:val="22"/>
        </w:rPr>
        <w:t xml:space="preserve"> the topic of negative IMR</w:t>
      </w:r>
      <w:r w:rsidR="00531730">
        <w:rPr>
          <w:sz w:val="22"/>
          <w:szCs w:val="22"/>
        </w:rPr>
        <w:t xml:space="preserve"> and directed NAIC staff </w:t>
      </w:r>
      <w:r w:rsidR="008C0C86">
        <w:rPr>
          <w:sz w:val="22"/>
          <w:szCs w:val="22"/>
        </w:rPr>
        <w:t>to proceed with drafting guidance for a 2023 solution and</w:t>
      </w:r>
      <w:r w:rsidR="00B9429F">
        <w:rPr>
          <w:sz w:val="22"/>
          <w:szCs w:val="22"/>
        </w:rPr>
        <w:t xml:space="preserve"> to begin work towards</w:t>
      </w:r>
      <w:r w:rsidR="008C0C86">
        <w:rPr>
          <w:sz w:val="22"/>
          <w:szCs w:val="22"/>
        </w:rPr>
        <w:t xml:space="preserve"> a long-term solution</w:t>
      </w:r>
      <w:r w:rsidR="004B7A37">
        <w:rPr>
          <w:sz w:val="22"/>
          <w:szCs w:val="22"/>
        </w:rPr>
        <w:t xml:space="preserve">. </w:t>
      </w:r>
    </w:p>
    <w:p w14:paraId="2C8D9F33" w14:textId="77777777" w:rsidR="0093749E" w:rsidRPr="004A3C55" w:rsidRDefault="0093749E" w:rsidP="0093749E">
      <w:pPr>
        <w:pStyle w:val="ListParagraph"/>
        <w:rPr>
          <w:rFonts w:ascii="Times New Roman" w:hAnsi="Times New Roman"/>
          <w:b/>
          <w:bCs/>
        </w:rPr>
      </w:pPr>
    </w:p>
    <w:p w14:paraId="7AE7FEDC" w14:textId="14F3857A" w:rsidR="008F0859" w:rsidRPr="004A3C55" w:rsidRDefault="00DD4540" w:rsidP="008F0859">
      <w:pPr>
        <w:rPr>
          <w:b/>
          <w:bCs/>
          <w:sz w:val="22"/>
          <w:szCs w:val="22"/>
        </w:rPr>
      </w:pPr>
      <w:r>
        <w:rPr>
          <w:b/>
          <w:bCs/>
          <w:sz w:val="22"/>
          <w:szCs w:val="22"/>
        </w:rPr>
        <w:t>INT 23-01 Discussion</w:t>
      </w:r>
    </w:p>
    <w:p w14:paraId="14FB4CE4" w14:textId="77777777" w:rsidR="008F0859" w:rsidRPr="004A3C55" w:rsidRDefault="008F0859" w:rsidP="008F0859">
      <w:pPr>
        <w:rPr>
          <w:sz w:val="22"/>
          <w:szCs w:val="22"/>
        </w:rPr>
      </w:pPr>
    </w:p>
    <w:p w14:paraId="6DF1919C" w14:textId="792C20DD" w:rsidR="00306BF8" w:rsidRPr="004A3C55" w:rsidRDefault="008B14BB" w:rsidP="008D1A65">
      <w:pPr>
        <w:pStyle w:val="ListNumber"/>
        <w:numPr>
          <w:ilvl w:val="0"/>
          <w:numId w:val="9"/>
        </w:numPr>
        <w:ind w:left="0" w:firstLine="0"/>
        <w:jc w:val="both"/>
        <w:rPr>
          <w:sz w:val="22"/>
          <w:szCs w:val="22"/>
        </w:rPr>
      </w:pPr>
      <w:r w:rsidRPr="00AD00B0">
        <w:rPr>
          <w:sz w:val="22"/>
          <w:szCs w:val="22"/>
        </w:rPr>
        <w:t>This</w:t>
      </w:r>
      <w:r w:rsidR="00CB6BAB" w:rsidRPr="00AD00B0">
        <w:rPr>
          <w:sz w:val="22"/>
          <w:szCs w:val="22"/>
        </w:rPr>
        <w:t xml:space="preserve"> </w:t>
      </w:r>
      <w:r w:rsidR="005139C2" w:rsidRPr="00AD00B0">
        <w:rPr>
          <w:sz w:val="22"/>
          <w:szCs w:val="22"/>
        </w:rPr>
        <w:t>interpretation</w:t>
      </w:r>
      <w:r w:rsidRPr="004A3C55">
        <w:rPr>
          <w:sz w:val="22"/>
          <w:szCs w:val="22"/>
        </w:rPr>
        <w:t xml:space="preserve"> </w:t>
      </w:r>
      <w:r w:rsidR="0078451A">
        <w:rPr>
          <w:sz w:val="22"/>
          <w:szCs w:val="22"/>
        </w:rPr>
        <w:t>presc</w:t>
      </w:r>
      <w:r w:rsidR="001427EF">
        <w:rPr>
          <w:sz w:val="22"/>
          <w:szCs w:val="22"/>
        </w:rPr>
        <w:t xml:space="preserve">ribes </w:t>
      </w:r>
      <w:r w:rsidR="00737096">
        <w:rPr>
          <w:sz w:val="22"/>
          <w:szCs w:val="22"/>
        </w:rPr>
        <w:t>limited-time</w:t>
      </w:r>
      <w:r w:rsidR="00E51F40">
        <w:rPr>
          <w:sz w:val="22"/>
          <w:szCs w:val="22"/>
        </w:rPr>
        <w:t>, optional,</w:t>
      </w:r>
      <w:r w:rsidR="00737096">
        <w:rPr>
          <w:sz w:val="22"/>
          <w:szCs w:val="22"/>
        </w:rPr>
        <w:t xml:space="preserve"> statutory accounting guidance, as an exception to the existing guidance detailed in SSAP No. 7 and the </w:t>
      </w:r>
      <w:r w:rsidR="00B9429F">
        <w:rPr>
          <w:sz w:val="22"/>
          <w:szCs w:val="22"/>
        </w:rPr>
        <w:t>a</w:t>
      </w:r>
      <w:r w:rsidR="00737096">
        <w:rPr>
          <w:sz w:val="22"/>
          <w:szCs w:val="22"/>
        </w:rPr>
        <w:t xml:space="preserve">nnual </w:t>
      </w:r>
      <w:r w:rsidR="00B9429F">
        <w:rPr>
          <w:sz w:val="22"/>
          <w:szCs w:val="22"/>
        </w:rPr>
        <w:t>s</w:t>
      </w:r>
      <w:r w:rsidR="00737096">
        <w:rPr>
          <w:sz w:val="22"/>
          <w:szCs w:val="22"/>
        </w:rPr>
        <w:t xml:space="preserve">tatement </w:t>
      </w:r>
      <w:r w:rsidR="00B9429F">
        <w:rPr>
          <w:sz w:val="22"/>
          <w:szCs w:val="22"/>
        </w:rPr>
        <w:t>i</w:t>
      </w:r>
      <w:r w:rsidR="00737096">
        <w:rPr>
          <w:sz w:val="22"/>
          <w:szCs w:val="22"/>
        </w:rPr>
        <w:t>nstructions</w:t>
      </w:r>
      <w:r w:rsidR="00B70835">
        <w:rPr>
          <w:sz w:val="22"/>
          <w:szCs w:val="22"/>
        </w:rPr>
        <w:t xml:space="preserve"> that requires nonadmittance of net negative (disallowed) IMR</w:t>
      </w:r>
      <w:r w:rsidR="00737096">
        <w:rPr>
          <w:sz w:val="22"/>
          <w:szCs w:val="22"/>
        </w:rPr>
        <w:t xml:space="preserve"> </w:t>
      </w:r>
      <w:r w:rsidR="00ED79AF">
        <w:rPr>
          <w:sz w:val="22"/>
          <w:szCs w:val="22"/>
        </w:rPr>
        <w:t>as</w:t>
      </w:r>
      <w:r w:rsidRPr="004A3C55">
        <w:rPr>
          <w:sz w:val="22"/>
          <w:szCs w:val="22"/>
        </w:rPr>
        <w:t xml:space="preserve"> </w:t>
      </w:r>
      <w:r w:rsidR="00360FA1">
        <w:rPr>
          <w:sz w:val="22"/>
          <w:szCs w:val="22"/>
        </w:rPr>
        <w:t>a short-term solution.</w:t>
      </w:r>
      <w:r w:rsidR="00D219DA">
        <w:rPr>
          <w:sz w:val="22"/>
          <w:szCs w:val="22"/>
        </w:rPr>
        <w:t xml:space="preserve"> Specifically, this interpretation impacts the annual statement instruction rules</w:t>
      </w:r>
      <w:r w:rsidR="007D6480">
        <w:rPr>
          <w:sz w:val="22"/>
          <w:szCs w:val="22"/>
        </w:rPr>
        <w:t xml:space="preserve"> regarding disallowed negative IMR </w:t>
      </w:r>
      <w:r w:rsidR="00EB4485">
        <w:rPr>
          <w:sz w:val="22"/>
          <w:szCs w:val="22"/>
        </w:rPr>
        <w:t xml:space="preserve">detailed in </w:t>
      </w:r>
      <w:r w:rsidR="00AA73AF">
        <w:rPr>
          <w:sz w:val="22"/>
          <w:szCs w:val="22"/>
        </w:rPr>
        <w:t>rule</w:t>
      </w:r>
      <w:r w:rsidR="00C15EF4">
        <w:rPr>
          <w:sz w:val="22"/>
          <w:szCs w:val="22"/>
        </w:rPr>
        <w:t>s</w:t>
      </w:r>
      <w:r w:rsidR="00AA73AF">
        <w:rPr>
          <w:sz w:val="22"/>
          <w:szCs w:val="22"/>
        </w:rPr>
        <w:t xml:space="preserve"> ‘b</w:t>
      </w:r>
      <w:proofErr w:type="gramStart"/>
      <w:r w:rsidR="00B55F4E">
        <w:rPr>
          <w:sz w:val="22"/>
          <w:szCs w:val="22"/>
        </w:rPr>
        <w:t>,</w:t>
      </w:r>
      <w:r w:rsidR="00AA73AF">
        <w:rPr>
          <w:sz w:val="22"/>
          <w:szCs w:val="22"/>
        </w:rPr>
        <w:t xml:space="preserve">’ </w:t>
      </w:r>
      <w:r w:rsidR="00B55F4E">
        <w:rPr>
          <w:sz w:val="22"/>
          <w:szCs w:val="22"/>
        </w:rPr>
        <w:t>‘</w:t>
      </w:r>
      <w:proofErr w:type="gramEnd"/>
      <w:r w:rsidR="00B55F4E">
        <w:rPr>
          <w:sz w:val="22"/>
          <w:szCs w:val="22"/>
        </w:rPr>
        <w:t xml:space="preserve">d’ </w:t>
      </w:r>
      <w:r w:rsidR="00AA73AF">
        <w:rPr>
          <w:sz w:val="22"/>
          <w:szCs w:val="22"/>
        </w:rPr>
        <w:t>and ‘f</w:t>
      </w:r>
      <w:r w:rsidR="00CF1B56">
        <w:rPr>
          <w:sz w:val="22"/>
          <w:szCs w:val="22"/>
        </w:rPr>
        <w:t>’</w:t>
      </w:r>
      <w:r w:rsidR="0056636B">
        <w:rPr>
          <w:sz w:val="22"/>
          <w:szCs w:val="22"/>
        </w:rPr>
        <w:t xml:space="preserve"> shown in </w:t>
      </w:r>
      <w:r w:rsidR="0056636B" w:rsidRPr="006E027A">
        <w:rPr>
          <w:sz w:val="22"/>
          <w:szCs w:val="22"/>
        </w:rPr>
        <w:t>paragraph 4.</w:t>
      </w:r>
      <w:r w:rsidR="00CF1B56">
        <w:rPr>
          <w:sz w:val="22"/>
          <w:szCs w:val="22"/>
        </w:rPr>
        <w:t xml:space="preserve"> </w:t>
      </w:r>
    </w:p>
    <w:p w14:paraId="07F7B493" w14:textId="77777777" w:rsidR="00374D2B" w:rsidRPr="004A3C55" w:rsidRDefault="00374D2B" w:rsidP="00374D2B">
      <w:pPr>
        <w:pStyle w:val="ListNumber"/>
        <w:numPr>
          <w:ilvl w:val="0"/>
          <w:numId w:val="0"/>
        </w:numPr>
        <w:jc w:val="both"/>
        <w:rPr>
          <w:sz w:val="22"/>
          <w:szCs w:val="22"/>
        </w:rPr>
      </w:pPr>
    </w:p>
    <w:p w14:paraId="4CBADC30" w14:textId="64C54466" w:rsidR="00081587" w:rsidRDefault="00E82537" w:rsidP="008D1A65">
      <w:pPr>
        <w:pStyle w:val="ListNumber"/>
        <w:numPr>
          <w:ilvl w:val="0"/>
          <w:numId w:val="9"/>
        </w:numPr>
        <w:ind w:left="0" w:firstLine="0"/>
        <w:jc w:val="both"/>
        <w:rPr>
          <w:sz w:val="22"/>
          <w:szCs w:val="22"/>
        </w:rPr>
      </w:pPr>
      <w:r>
        <w:rPr>
          <w:sz w:val="22"/>
          <w:szCs w:val="22"/>
        </w:rPr>
        <w:t xml:space="preserve">Reporting entities are permitted to admit </w:t>
      </w:r>
      <w:r w:rsidR="001A2167">
        <w:rPr>
          <w:sz w:val="22"/>
          <w:szCs w:val="22"/>
        </w:rPr>
        <w:t xml:space="preserve">net </w:t>
      </w:r>
      <w:r w:rsidR="00626F46">
        <w:rPr>
          <w:sz w:val="22"/>
          <w:szCs w:val="22"/>
        </w:rPr>
        <w:t xml:space="preserve">negative </w:t>
      </w:r>
      <w:r w:rsidR="006D289F">
        <w:rPr>
          <w:sz w:val="22"/>
          <w:szCs w:val="22"/>
        </w:rPr>
        <w:t xml:space="preserve">(disallowed) </w:t>
      </w:r>
      <w:r w:rsidR="00626F46">
        <w:rPr>
          <w:sz w:val="22"/>
          <w:szCs w:val="22"/>
        </w:rPr>
        <w:t xml:space="preserve">IMR </w:t>
      </w:r>
      <w:r w:rsidR="00D5510B">
        <w:rPr>
          <w:sz w:val="22"/>
          <w:szCs w:val="22"/>
        </w:rPr>
        <w:t xml:space="preserve">with the following restrictions: </w:t>
      </w:r>
    </w:p>
    <w:p w14:paraId="7B40C84E" w14:textId="46709549" w:rsidR="002154D4" w:rsidRPr="00D16CEF" w:rsidRDefault="002154D4" w:rsidP="00D16CEF">
      <w:pPr>
        <w:pStyle w:val="ListNumber"/>
        <w:numPr>
          <w:ilvl w:val="0"/>
          <w:numId w:val="0"/>
        </w:numPr>
        <w:jc w:val="both"/>
        <w:rPr>
          <w:b/>
          <w:bCs/>
          <w:sz w:val="22"/>
          <w:szCs w:val="22"/>
        </w:rPr>
      </w:pPr>
    </w:p>
    <w:p w14:paraId="29BDA1A6" w14:textId="54E75272" w:rsidR="005231EF" w:rsidRPr="008072BD" w:rsidRDefault="00A1527E" w:rsidP="00A1527E">
      <w:pPr>
        <w:pStyle w:val="ListNumber"/>
        <w:numPr>
          <w:ilvl w:val="0"/>
          <w:numId w:val="0"/>
        </w:numPr>
        <w:ind w:left="1440" w:hanging="720"/>
        <w:jc w:val="both"/>
        <w:rPr>
          <w:ins w:id="2" w:author="Gann, Julie" w:date="2025-04-29T16:38:00Z" w16du:dateUtc="2025-04-29T21:38:00Z"/>
          <w:b/>
          <w:bCs/>
          <w:sz w:val="22"/>
          <w:szCs w:val="22"/>
          <w:rPrChange w:id="3" w:author="Gann, Julie" w:date="2025-04-29T16:38:00Z" w16du:dateUtc="2025-04-29T21:38:00Z">
            <w:rPr>
              <w:ins w:id="4" w:author="Gann, Julie" w:date="2025-04-29T16:38:00Z" w16du:dateUtc="2025-04-29T21:38:00Z"/>
              <w:sz w:val="22"/>
              <w:szCs w:val="22"/>
            </w:rPr>
          </w:rPrChange>
        </w:rPr>
      </w:pPr>
      <w:r>
        <w:rPr>
          <w:sz w:val="22"/>
          <w:szCs w:val="22"/>
        </w:rPr>
        <w:t>a.</w:t>
      </w:r>
      <w:r>
        <w:rPr>
          <w:sz w:val="22"/>
          <w:szCs w:val="22"/>
        </w:rPr>
        <w:tab/>
      </w:r>
      <w:r w:rsidR="00B200CC">
        <w:rPr>
          <w:sz w:val="22"/>
          <w:szCs w:val="22"/>
        </w:rPr>
        <w:t xml:space="preserve">Reporting entities </w:t>
      </w:r>
      <w:r w:rsidR="002E2AF3">
        <w:rPr>
          <w:sz w:val="22"/>
          <w:szCs w:val="22"/>
        </w:rPr>
        <w:t xml:space="preserve">that qualify </w:t>
      </w:r>
      <w:r w:rsidR="00396433">
        <w:rPr>
          <w:sz w:val="22"/>
          <w:szCs w:val="22"/>
        </w:rPr>
        <w:t xml:space="preserve">pursuant to </w:t>
      </w:r>
      <w:r w:rsidR="0058562D">
        <w:rPr>
          <w:sz w:val="22"/>
          <w:szCs w:val="22"/>
        </w:rPr>
        <w:t>paragraph 9</w:t>
      </w:r>
      <w:r w:rsidR="00D70947">
        <w:rPr>
          <w:sz w:val="22"/>
          <w:szCs w:val="22"/>
        </w:rPr>
        <w:t>.</w:t>
      </w:r>
      <w:r w:rsidR="0058562D">
        <w:rPr>
          <w:sz w:val="22"/>
          <w:szCs w:val="22"/>
        </w:rPr>
        <w:t>b</w:t>
      </w:r>
      <w:r w:rsidR="00D70947">
        <w:rPr>
          <w:sz w:val="22"/>
          <w:szCs w:val="22"/>
        </w:rPr>
        <w:t>.</w:t>
      </w:r>
      <w:r w:rsidR="0058562D">
        <w:rPr>
          <w:sz w:val="22"/>
          <w:szCs w:val="22"/>
        </w:rPr>
        <w:t>,</w:t>
      </w:r>
      <w:r w:rsidR="00F47BB6">
        <w:rPr>
          <w:sz w:val="22"/>
          <w:szCs w:val="22"/>
        </w:rPr>
        <w:t xml:space="preserve"> </w:t>
      </w:r>
      <w:r w:rsidR="00FB2BB7">
        <w:rPr>
          <w:sz w:val="22"/>
          <w:szCs w:val="22"/>
        </w:rPr>
        <w:t xml:space="preserve">are permitted to </w:t>
      </w:r>
      <w:r w:rsidR="00B4125F">
        <w:rPr>
          <w:sz w:val="22"/>
          <w:szCs w:val="22"/>
        </w:rPr>
        <w:t>admit n</w:t>
      </w:r>
      <w:r w:rsidR="007D4277">
        <w:rPr>
          <w:sz w:val="22"/>
          <w:szCs w:val="22"/>
        </w:rPr>
        <w:t xml:space="preserve">et negative </w:t>
      </w:r>
      <w:r w:rsidR="00944DDF">
        <w:rPr>
          <w:sz w:val="22"/>
          <w:szCs w:val="22"/>
        </w:rPr>
        <w:t>(disallowed) IMR</w:t>
      </w:r>
      <w:r w:rsidR="00936058">
        <w:rPr>
          <w:sz w:val="22"/>
          <w:szCs w:val="22"/>
        </w:rPr>
        <w:t xml:space="preserve"> up</w:t>
      </w:r>
      <w:r w:rsidR="00201043">
        <w:rPr>
          <w:sz w:val="22"/>
          <w:szCs w:val="22"/>
        </w:rPr>
        <w:t xml:space="preserve"> </w:t>
      </w:r>
      <w:r w:rsidR="00667EC1">
        <w:rPr>
          <w:sz w:val="22"/>
          <w:szCs w:val="22"/>
        </w:rPr>
        <w:t xml:space="preserve">to </w:t>
      </w:r>
      <w:r w:rsidR="00CC22D7">
        <w:rPr>
          <w:sz w:val="22"/>
          <w:szCs w:val="22"/>
        </w:rPr>
        <w:t>10</w:t>
      </w:r>
      <w:r w:rsidR="00667EC1">
        <w:rPr>
          <w:sz w:val="22"/>
          <w:szCs w:val="22"/>
        </w:rPr>
        <w:t xml:space="preserve">% of the reporting entity’s </w:t>
      </w:r>
      <w:r w:rsidR="00F7017D">
        <w:rPr>
          <w:sz w:val="22"/>
          <w:szCs w:val="22"/>
        </w:rPr>
        <w:t xml:space="preserve">adjusted </w:t>
      </w:r>
      <w:r w:rsidR="00E47C6A">
        <w:rPr>
          <w:sz w:val="22"/>
          <w:szCs w:val="22"/>
        </w:rPr>
        <w:t>general account</w:t>
      </w:r>
      <w:r w:rsidR="006F354E">
        <w:rPr>
          <w:rStyle w:val="FootnoteReference"/>
          <w:sz w:val="22"/>
          <w:szCs w:val="22"/>
        </w:rPr>
        <w:footnoteReference w:id="2"/>
      </w:r>
      <w:r w:rsidR="00E47C6A">
        <w:rPr>
          <w:sz w:val="22"/>
          <w:szCs w:val="22"/>
        </w:rPr>
        <w:t xml:space="preserve"> </w:t>
      </w:r>
      <w:r w:rsidR="00667EC1">
        <w:rPr>
          <w:sz w:val="22"/>
          <w:szCs w:val="22"/>
        </w:rPr>
        <w:t xml:space="preserve">capital and surplus </w:t>
      </w:r>
      <w:r w:rsidR="00C258E9">
        <w:rPr>
          <w:sz w:val="22"/>
          <w:szCs w:val="22"/>
        </w:rPr>
        <w:t xml:space="preserve">as required to be </w:t>
      </w:r>
      <w:r w:rsidR="00C3370A">
        <w:rPr>
          <w:sz w:val="22"/>
          <w:szCs w:val="22"/>
        </w:rPr>
        <w:t>shown on the statutory balance sheet of the reporting entity for its most recently filed stat</w:t>
      </w:r>
      <w:r w:rsidR="00797DC7">
        <w:rPr>
          <w:sz w:val="22"/>
          <w:szCs w:val="22"/>
        </w:rPr>
        <w:t>ement with the domiciliary state commissioner</w:t>
      </w:r>
      <w:r w:rsidR="00F7017D">
        <w:rPr>
          <w:sz w:val="22"/>
          <w:szCs w:val="22"/>
        </w:rPr>
        <w:t xml:space="preserve">. </w:t>
      </w:r>
      <w:r w:rsidR="00455B43">
        <w:rPr>
          <w:sz w:val="22"/>
          <w:szCs w:val="22"/>
        </w:rPr>
        <w:t>The capital and surplus shall be</w:t>
      </w:r>
      <w:r w:rsidR="00797DC7">
        <w:rPr>
          <w:sz w:val="22"/>
          <w:szCs w:val="22"/>
        </w:rPr>
        <w:t xml:space="preserve"> adjusted to exclude any </w:t>
      </w:r>
      <w:r w:rsidR="003B057F">
        <w:rPr>
          <w:sz w:val="22"/>
          <w:szCs w:val="22"/>
        </w:rPr>
        <w:t xml:space="preserve">net positive goodwill, </w:t>
      </w:r>
      <w:r w:rsidR="004D13E1">
        <w:rPr>
          <w:sz w:val="22"/>
          <w:szCs w:val="22"/>
        </w:rPr>
        <w:t>EDP equipment and operating system software, net deferred tax assets</w:t>
      </w:r>
      <w:r w:rsidR="00C076B6">
        <w:rPr>
          <w:sz w:val="22"/>
          <w:szCs w:val="22"/>
        </w:rPr>
        <w:t xml:space="preserve"> and admitted</w:t>
      </w:r>
      <w:r w:rsidR="005D7B9E">
        <w:rPr>
          <w:rStyle w:val="FootnoteReference"/>
          <w:sz w:val="22"/>
          <w:szCs w:val="22"/>
        </w:rPr>
        <w:footnoteReference w:id="3"/>
      </w:r>
      <w:r w:rsidR="00C076B6">
        <w:rPr>
          <w:sz w:val="22"/>
          <w:szCs w:val="22"/>
        </w:rPr>
        <w:t xml:space="preserve"> net negative </w:t>
      </w:r>
      <w:r w:rsidR="005250E2">
        <w:rPr>
          <w:sz w:val="22"/>
          <w:szCs w:val="22"/>
        </w:rPr>
        <w:t xml:space="preserve">(disallowed) </w:t>
      </w:r>
      <w:r w:rsidR="00C076B6">
        <w:rPr>
          <w:sz w:val="22"/>
          <w:szCs w:val="22"/>
        </w:rPr>
        <w:t>IMR</w:t>
      </w:r>
      <w:r w:rsidR="004D13E1">
        <w:rPr>
          <w:sz w:val="22"/>
          <w:szCs w:val="22"/>
        </w:rPr>
        <w:t xml:space="preserve">. </w:t>
      </w:r>
      <w:ins w:id="5" w:author="Gann, Julie" w:date="2025-05-06T07:20:00Z" w16du:dateUtc="2025-05-06T12:20:00Z">
        <w:r w:rsidR="005A7C42">
          <w:rPr>
            <w:sz w:val="22"/>
            <w:szCs w:val="22"/>
          </w:rPr>
          <w:t xml:space="preserve">The adjusted capital and </w:t>
        </w:r>
      </w:ins>
      <w:ins w:id="6" w:author="Gann, Julie" w:date="2025-05-06T07:26:00Z" w16du:dateUtc="2025-05-06T12:26:00Z">
        <w:r w:rsidR="00FA6E55">
          <w:rPr>
            <w:sz w:val="22"/>
            <w:szCs w:val="22"/>
          </w:rPr>
          <w:t xml:space="preserve">surplus </w:t>
        </w:r>
      </w:ins>
      <w:ins w:id="7" w:author="Gann, Julie" w:date="2025-04-29T16:20:00Z" w16du:dateUtc="2025-04-29T21:20:00Z">
        <w:r w:rsidR="00A439E7">
          <w:rPr>
            <w:sz w:val="22"/>
            <w:szCs w:val="22"/>
          </w:rPr>
          <w:t xml:space="preserve">calculation </w:t>
        </w:r>
      </w:ins>
      <w:proofErr w:type="gramStart"/>
      <w:ins w:id="8" w:author="Gann, Julie" w:date="2025-05-06T07:26:00Z" w16du:dateUtc="2025-05-06T12:26:00Z">
        <w:r w:rsidR="00FA6E55">
          <w:rPr>
            <w:sz w:val="22"/>
            <w:szCs w:val="22"/>
          </w:rPr>
          <w:t>intends</w:t>
        </w:r>
        <w:proofErr w:type="gramEnd"/>
        <w:r w:rsidR="00FA6E55">
          <w:rPr>
            <w:sz w:val="22"/>
            <w:szCs w:val="22"/>
          </w:rPr>
          <w:t xml:space="preserve"> to reflect </w:t>
        </w:r>
      </w:ins>
      <w:ins w:id="9" w:author="Gann, Julie" w:date="2025-04-29T16:20:00Z" w16du:dateUtc="2025-04-29T21:20:00Z">
        <w:r w:rsidR="00A439E7">
          <w:rPr>
            <w:sz w:val="22"/>
            <w:szCs w:val="22"/>
          </w:rPr>
          <w:t>the most recent</w:t>
        </w:r>
      </w:ins>
      <w:ins w:id="10" w:author="Gann, Julie" w:date="2025-05-06T07:21:00Z" w16du:dateUtc="2025-05-06T12:21:00Z">
        <w:r w:rsidR="001069BC">
          <w:rPr>
            <w:sz w:val="22"/>
            <w:szCs w:val="22"/>
          </w:rPr>
          <w:t>ly filed</w:t>
        </w:r>
      </w:ins>
      <w:ins w:id="11" w:author="Gann, Julie" w:date="2025-04-29T16:20:00Z" w16du:dateUtc="2025-04-29T21:20:00Z">
        <w:r w:rsidR="00A439E7">
          <w:rPr>
            <w:sz w:val="22"/>
            <w:szCs w:val="22"/>
          </w:rPr>
          <w:t xml:space="preserve"> financial statements </w:t>
        </w:r>
      </w:ins>
      <w:ins w:id="12" w:author="Gann, Julie" w:date="2025-05-06T07:20:00Z" w16du:dateUtc="2025-05-06T12:20:00Z">
        <w:r w:rsidR="005A7C42">
          <w:rPr>
            <w:sz w:val="22"/>
            <w:szCs w:val="22"/>
          </w:rPr>
          <w:t xml:space="preserve">for all </w:t>
        </w:r>
      </w:ins>
      <w:ins w:id="13" w:author="Gann, Julie" w:date="2025-05-06T07:26:00Z" w16du:dateUtc="2025-05-06T12:26:00Z">
        <w:r w:rsidR="00AD46EC">
          <w:rPr>
            <w:sz w:val="22"/>
            <w:szCs w:val="22"/>
          </w:rPr>
          <w:t xml:space="preserve">admitted </w:t>
        </w:r>
      </w:ins>
      <w:ins w:id="14" w:author="Gann, Julie" w:date="2025-05-06T07:20:00Z" w16du:dateUtc="2025-05-06T12:20:00Z">
        <w:r w:rsidR="005A7C42">
          <w:rPr>
            <w:sz w:val="22"/>
            <w:szCs w:val="22"/>
          </w:rPr>
          <w:t xml:space="preserve">components </w:t>
        </w:r>
      </w:ins>
      <w:ins w:id="15" w:author="Gann, Julie" w:date="2025-04-29T16:20:00Z" w16du:dateUtc="2025-04-29T21:20:00Z">
        <w:r w:rsidR="00A439E7">
          <w:rPr>
            <w:sz w:val="22"/>
            <w:szCs w:val="22"/>
          </w:rPr>
          <w:t xml:space="preserve">(e.g., </w:t>
        </w:r>
      </w:ins>
      <w:ins w:id="16" w:author="Gann, Julie" w:date="2025-05-06T07:21:00Z" w16du:dateUtc="2025-05-06T12:21:00Z">
        <w:r w:rsidR="001069BC">
          <w:rPr>
            <w:sz w:val="22"/>
            <w:szCs w:val="22"/>
          </w:rPr>
          <w:t xml:space="preserve">a subtraction of </w:t>
        </w:r>
      </w:ins>
      <w:ins w:id="17" w:author="Gann, Julie" w:date="2025-05-06T07:25:00Z" w16du:dateUtc="2025-05-06T12:25:00Z">
        <w:r w:rsidR="00AD46EC">
          <w:rPr>
            <w:sz w:val="22"/>
            <w:szCs w:val="22"/>
          </w:rPr>
          <w:t xml:space="preserve">admitted </w:t>
        </w:r>
        <w:r w:rsidR="00F51411">
          <w:rPr>
            <w:sz w:val="22"/>
            <w:szCs w:val="22"/>
          </w:rPr>
          <w:t>positive goodwill, EDP equipment/</w:t>
        </w:r>
        <w:r w:rsidR="00AD46EC">
          <w:rPr>
            <w:sz w:val="22"/>
            <w:szCs w:val="22"/>
          </w:rPr>
          <w:t>software</w:t>
        </w:r>
        <w:r w:rsidR="00F51411">
          <w:rPr>
            <w:sz w:val="22"/>
            <w:szCs w:val="22"/>
          </w:rPr>
          <w:t xml:space="preserve">, </w:t>
        </w:r>
      </w:ins>
      <w:ins w:id="18" w:author="Gann, Julie" w:date="2025-05-06T07:21:00Z" w16du:dateUtc="2025-05-06T12:21:00Z">
        <w:r w:rsidR="001069BC">
          <w:rPr>
            <w:sz w:val="22"/>
            <w:szCs w:val="22"/>
          </w:rPr>
          <w:t xml:space="preserve">net DTAs and </w:t>
        </w:r>
        <w:r w:rsidR="00950A4B">
          <w:rPr>
            <w:sz w:val="22"/>
            <w:szCs w:val="22"/>
          </w:rPr>
          <w:t xml:space="preserve">net negative </w:t>
        </w:r>
      </w:ins>
      <w:ins w:id="19" w:author="Gann, Julie" w:date="2025-05-06T07:22:00Z" w16du:dateUtc="2025-05-06T12:22:00Z">
        <w:r w:rsidR="00950A4B">
          <w:rPr>
            <w:sz w:val="22"/>
            <w:szCs w:val="22"/>
          </w:rPr>
          <w:t xml:space="preserve">(disallowed) IMR </w:t>
        </w:r>
      </w:ins>
      <w:ins w:id="20" w:author="Gann, Julie" w:date="2025-05-06T07:27:00Z" w16du:dateUtc="2025-05-06T12:27:00Z">
        <w:r w:rsidR="00FA6E55">
          <w:rPr>
            <w:sz w:val="22"/>
            <w:szCs w:val="22"/>
          </w:rPr>
          <w:t xml:space="preserve">as reported in </w:t>
        </w:r>
      </w:ins>
      <w:ins w:id="21" w:author="Gann, Julie" w:date="2025-05-06T07:22:00Z" w16du:dateUtc="2025-05-06T12:22:00Z">
        <w:r w:rsidR="00950A4B">
          <w:rPr>
            <w:sz w:val="22"/>
            <w:szCs w:val="22"/>
          </w:rPr>
          <w:t xml:space="preserve">the third quarter financial statements to determine the </w:t>
        </w:r>
        <w:r w:rsidR="00F32A89">
          <w:rPr>
            <w:sz w:val="22"/>
            <w:szCs w:val="22"/>
          </w:rPr>
          <w:t>limit for year-end.) However,</w:t>
        </w:r>
        <w:r w:rsidR="001409B1">
          <w:rPr>
            <w:sz w:val="22"/>
            <w:szCs w:val="22"/>
          </w:rPr>
          <w:t xml:space="preserve"> to sa</w:t>
        </w:r>
      </w:ins>
      <w:ins w:id="22" w:author="Gann, Julie" w:date="2025-05-06T07:23:00Z" w16du:dateUtc="2025-05-06T12:23:00Z">
        <w:r w:rsidR="001409B1">
          <w:rPr>
            <w:sz w:val="22"/>
            <w:szCs w:val="22"/>
          </w:rPr>
          <w:t>feguard from situations in which</w:t>
        </w:r>
      </w:ins>
      <w:ins w:id="23" w:author="Gann, Julie" w:date="2025-04-29T16:21:00Z" w16du:dateUtc="2025-04-29T21:21:00Z">
        <w:r w:rsidR="00A439E7">
          <w:rPr>
            <w:sz w:val="22"/>
            <w:szCs w:val="22"/>
          </w:rPr>
          <w:t xml:space="preserve"> the company has experienced a decline in </w:t>
        </w:r>
      </w:ins>
      <w:ins w:id="24" w:author="Gann, Julie" w:date="2025-05-06T07:37:00Z" w16du:dateUtc="2025-05-06T12:37:00Z">
        <w:r w:rsidR="003A7D36">
          <w:rPr>
            <w:sz w:val="22"/>
            <w:szCs w:val="22"/>
          </w:rPr>
          <w:t xml:space="preserve">capital &amp; </w:t>
        </w:r>
      </w:ins>
      <w:ins w:id="25" w:author="Gann, Julie" w:date="2025-04-29T16:21:00Z" w16du:dateUtc="2025-04-29T21:21:00Z">
        <w:r w:rsidR="00A439E7">
          <w:rPr>
            <w:sz w:val="22"/>
            <w:szCs w:val="22"/>
          </w:rPr>
          <w:t>surplus</w:t>
        </w:r>
      </w:ins>
      <w:ins w:id="26" w:author="Gann, Julie" w:date="2025-04-29T16:22:00Z" w16du:dateUtc="2025-04-29T21:22:00Z">
        <w:r w:rsidR="00A76E49">
          <w:rPr>
            <w:sz w:val="22"/>
            <w:szCs w:val="22"/>
          </w:rPr>
          <w:t xml:space="preserve"> </w:t>
        </w:r>
      </w:ins>
      <w:ins w:id="27" w:author="Gann, Julie" w:date="2025-05-06T07:23:00Z" w16du:dateUtc="2025-05-06T12:23:00Z">
        <w:r w:rsidR="001409B1">
          <w:rPr>
            <w:sz w:val="22"/>
            <w:szCs w:val="22"/>
          </w:rPr>
          <w:t xml:space="preserve">and/or had significant increases in net admitted </w:t>
        </w:r>
        <w:r w:rsidR="001409B1">
          <w:rPr>
            <w:sz w:val="22"/>
            <w:szCs w:val="22"/>
          </w:rPr>
          <w:lastRenderedPageBreak/>
          <w:t>(disallowed) IMR</w:t>
        </w:r>
      </w:ins>
      <w:ins w:id="28" w:author="Gann, Julie" w:date="2025-05-06T07:27:00Z" w16du:dateUtc="2025-05-06T12:27:00Z">
        <w:r w:rsidR="00FA6E55">
          <w:rPr>
            <w:sz w:val="22"/>
            <w:szCs w:val="22"/>
          </w:rPr>
          <w:t xml:space="preserve"> in the current period</w:t>
        </w:r>
      </w:ins>
      <w:ins w:id="29" w:author="Gann, Julie" w:date="2025-04-29T16:22:00Z" w16du:dateUtc="2025-04-29T21:22:00Z">
        <w:r w:rsidR="00A76E49">
          <w:rPr>
            <w:sz w:val="22"/>
            <w:szCs w:val="22"/>
          </w:rPr>
          <w:t xml:space="preserve">, the admittance of net negative (disallowed) IMR shall </w:t>
        </w:r>
      </w:ins>
      <w:ins w:id="30" w:author="Gann, Julie" w:date="2025-05-06T07:23:00Z" w16du:dateUtc="2025-05-06T12:23:00Z">
        <w:r w:rsidR="001409B1">
          <w:rPr>
            <w:sz w:val="22"/>
            <w:szCs w:val="22"/>
          </w:rPr>
          <w:t xml:space="preserve">also </w:t>
        </w:r>
      </w:ins>
      <w:ins w:id="31" w:author="Gann, Julie" w:date="2025-04-29T16:22:00Z" w16du:dateUtc="2025-04-29T21:22:00Z">
        <w:r w:rsidR="00A76E49">
          <w:rPr>
            <w:sz w:val="22"/>
            <w:szCs w:val="22"/>
          </w:rPr>
          <w:t xml:space="preserve">not exceed 10% of the current </w:t>
        </w:r>
        <w:r w:rsidR="00BA06F9">
          <w:rPr>
            <w:sz w:val="22"/>
            <w:szCs w:val="22"/>
          </w:rPr>
          <w:t xml:space="preserve">period </w:t>
        </w:r>
      </w:ins>
      <w:ins w:id="32" w:author="Gann, Julie" w:date="2025-05-06T07:23:00Z" w16du:dateUtc="2025-05-06T12:23:00Z">
        <w:r w:rsidR="001409B1" w:rsidRPr="00BD07AB">
          <w:rPr>
            <w:sz w:val="22"/>
            <w:szCs w:val="22"/>
          </w:rPr>
          <w:t>unadjusted</w:t>
        </w:r>
        <w:r w:rsidR="001409B1">
          <w:rPr>
            <w:sz w:val="22"/>
            <w:szCs w:val="22"/>
          </w:rPr>
          <w:t xml:space="preserve"> </w:t>
        </w:r>
      </w:ins>
      <w:ins w:id="33" w:author="Gann, Julie" w:date="2025-04-29T16:23:00Z" w16du:dateUtc="2025-04-29T21:23:00Z">
        <w:r w:rsidR="00BA06F9">
          <w:rPr>
            <w:sz w:val="22"/>
            <w:szCs w:val="22"/>
          </w:rPr>
          <w:t xml:space="preserve">capital and surplus. </w:t>
        </w:r>
      </w:ins>
    </w:p>
    <w:p w14:paraId="5805ACCF" w14:textId="77777777" w:rsidR="00C543C8" w:rsidRPr="00C543C8" w:rsidRDefault="00C543C8" w:rsidP="00C543C8">
      <w:pPr>
        <w:pStyle w:val="ListNumber"/>
        <w:numPr>
          <w:ilvl w:val="0"/>
          <w:numId w:val="0"/>
        </w:numPr>
        <w:ind w:left="1440"/>
        <w:jc w:val="both"/>
        <w:rPr>
          <w:b/>
          <w:bCs/>
          <w:sz w:val="22"/>
          <w:szCs w:val="22"/>
        </w:rPr>
      </w:pPr>
    </w:p>
    <w:p w14:paraId="5EF3C53A" w14:textId="37FA08FF" w:rsidR="00C543C8" w:rsidRPr="00D16CEF" w:rsidRDefault="00A1527E" w:rsidP="00A1527E">
      <w:pPr>
        <w:pStyle w:val="ListNumber"/>
        <w:numPr>
          <w:ilvl w:val="0"/>
          <w:numId w:val="0"/>
        </w:numPr>
        <w:ind w:left="1440" w:hanging="720"/>
        <w:jc w:val="both"/>
        <w:rPr>
          <w:b/>
          <w:bCs/>
          <w:sz w:val="22"/>
          <w:szCs w:val="22"/>
        </w:rPr>
      </w:pPr>
      <w:r>
        <w:rPr>
          <w:sz w:val="22"/>
          <w:szCs w:val="22"/>
        </w:rPr>
        <w:t>b.</w:t>
      </w:r>
      <w:r>
        <w:rPr>
          <w:sz w:val="22"/>
          <w:szCs w:val="22"/>
        </w:rPr>
        <w:tab/>
      </w:r>
      <w:r w:rsidR="006F36F2">
        <w:rPr>
          <w:sz w:val="22"/>
          <w:szCs w:val="22"/>
        </w:rPr>
        <w:t xml:space="preserve">Reporting entities </w:t>
      </w:r>
      <w:r w:rsidR="00111283">
        <w:rPr>
          <w:sz w:val="22"/>
          <w:szCs w:val="22"/>
        </w:rPr>
        <w:t>applying this</w:t>
      </w:r>
      <w:r w:rsidR="006F36F2">
        <w:rPr>
          <w:sz w:val="22"/>
          <w:szCs w:val="22"/>
        </w:rPr>
        <w:t xml:space="preserve"> interpretation </w:t>
      </w:r>
      <w:r w:rsidR="004C15E1">
        <w:rPr>
          <w:sz w:val="22"/>
          <w:szCs w:val="22"/>
        </w:rPr>
        <w:t xml:space="preserve">are required to have a </w:t>
      </w:r>
      <w:r w:rsidR="00646F69">
        <w:rPr>
          <w:sz w:val="22"/>
          <w:szCs w:val="22"/>
        </w:rPr>
        <w:t>risk-based capital (</w:t>
      </w:r>
      <w:r w:rsidR="004C15E1">
        <w:rPr>
          <w:sz w:val="22"/>
          <w:szCs w:val="22"/>
        </w:rPr>
        <w:t>RBC</w:t>
      </w:r>
      <w:r w:rsidR="00646F69">
        <w:rPr>
          <w:sz w:val="22"/>
          <w:szCs w:val="22"/>
        </w:rPr>
        <w:t>)</w:t>
      </w:r>
      <w:r w:rsidR="004C15E1">
        <w:rPr>
          <w:sz w:val="22"/>
          <w:szCs w:val="22"/>
        </w:rPr>
        <w:t xml:space="preserve"> greater than 300% </w:t>
      </w:r>
      <w:r w:rsidR="00810482">
        <w:rPr>
          <w:sz w:val="22"/>
          <w:szCs w:val="22"/>
        </w:rPr>
        <w:t xml:space="preserve">authorized control level (ACL) </w:t>
      </w:r>
      <w:r w:rsidR="004C15E1">
        <w:rPr>
          <w:sz w:val="22"/>
          <w:szCs w:val="22"/>
        </w:rPr>
        <w:t xml:space="preserve">after an adjustment </w:t>
      </w:r>
      <w:r w:rsidR="002B1A68">
        <w:rPr>
          <w:sz w:val="22"/>
          <w:szCs w:val="22"/>
        </w:rPr>
        <w:t>to</w:t>
      </w:r>
      <w:r w:rsidR="004C15E1">
        <w:rPr>
          <w:sz w:val="22"/>
          <w:szCs w:val="22"/>
        </w:rPr>
        <w:t xml:space="preserve"> total adjusted capital (TAC) </w:t>
      </w:r>
      <w:r w:rsidR="00A80165">
        <w:rPr>
          <w:sz w:val="22"/>
          <w:szCs w:val="22"/>
        </w:rPr>
        <w:t xml:space="preserve">that reflects </w:t>
      </w:r>
      <w:r w:rsidR="004A16B5">
        <w:rPr>
          <w:sz w:val="22"/>
          <w:szCs w:val="22"/>
        </w:rPr>
        <w:t xml:space="preserve">a reduction to remove </w:t>
      </w:r>
      <w:r w:rsidR="00F0280F">
        <w:rPr>
          <w:sz w:val="22"/>
          <w:szCs w:val="22"/>
        </w:rPr>
        <w:t xml:space="preserve">any net positive goodwill, EDP equipment and operating system software, net deferred tax assets and admitted net negative </w:t>
      </w:r>
      <w:r w:rsidR="005D78EE">
        <w:rPr>
          <w:sz w:val="22"/>
          <w:szCs w:val="22"/>
        </w:rPr>
        <w:t xml:space="preserve">(disallowed) </w:t>
      </w:r>
      <w:r w:rsidR="00F0280F">
        <w:rPr>
          <w:sz w:val="22"/>
          <w:szCs w:val="22"/>
        </w:rPr>
        <w:t>IMR</w:t>
      </w:r>
      <w:r w:rsidR="006C054F">
        <w:rPr>
          <w:sz w:val="22"/>
          <w:szCs w:val="22"/>
        </w:rPr>
        <w:t>.</w:t>
      </w:r>
      <w:r w:rsidR="006F36F2">
        <w:rPr>
          <w:sz w:val="22"/>
          <w:szCs w:val="22"/>
        </w:rPr>
        <w:t xml:space="preserve"> </w:t>
      </w:r>
      <w:r w:rsidR="00E401AA">
        <w:rPr>
          <w:sz w:val="22"/>
          <w:szCs w:val="22"/>
        </w:rPr>
        <w:t>Compliance with this</w:t>
      </w:r>
      <w:r w:rsidR="00A8362C">
        <w:rPr>
          <w:sz w:val="22"/>
          <w:szCs w:val="22"/>
        </w:rPr>
        <w:t xml:space="preserve"> adjusted RBC calculation shall be </w:t>
      </w:r>
      <w:r w:rsidR="00E401AA">
        <w:rPr>
          <w:sz w:val="22"/>
          <w:szCs w:val="22"/>
        </w:rPr>
        <w:t xml:space="preserve">affirmed for all quarterly and annual financial statements </w:t>
      </w:r>
      <w:r w:rsidR="0060123B">
        <w:rPr>
          <w:sz w:val="22"/>
          <w:szCs w:val="22"/>
        </w:rPr>
        <w:t>for which net negative (disallowed) IMR is reported as an admitted asset</w:t>
      </w:r>
      <w:r w:rsidR="00366612">
        <w:rPr>
          <w:sz w:val="22"/>
          <w:szCs w:val="22"/>
        </w:rPr>
        <w:t xml:space="preserve"> in the general acco</w:t>
      </w:r>
      <w:r w:rsidR="00B83C02">
        <w:rPr>
          <w:sz w:val="22"/>
          <w:szCs w:val="22"/>
        </w:rPr>
        <w:t>u</w:t>
      </w:r>
      <w:r w:rsidR="00366612">
        <w:rPr>
          <w:sz w:val="22"/>
          <w:szCs w:val="22"/>
        </w:rPr>
        <w:t>nt or recognized as an asset in the separate account</w:t>
      </w:r>
      <w:r w:rsidR="00580C86">
        <w:rPr>
          <w:sz w:val="22"/>
          <w:szCs w:val="22"/>
        </w:rPr>
        <w:t>s</w:t>
      </w:r>
      <w:r w:rsidR="0060123B">
        <w:rPr>
          <w:sz w:val="22"/>
          <w:szCs w:val="22"/>
        </w:rPr>
        <w:t xml:space="preserve">. </w:t>
      </w:r>
      <w:r w:rsidR="002F7C47">
        <w:rPr>
          <w:sz w:val="22"/>
          <w:szCs w:val="22"/>
        </w:rPr>
        <w:t xml:space="preserve">Reporting entities shall provide documentation to </w:t>
      </w:r>
      <w:r w:rsidR="009D36B8">
        <w:rPr>
          <w:sz w:val="22"/>
          <w:szCs w:val="22"/>
        </w:rPr>
        <w:t xml:space="preserve">illustrate compliance with this requirement upon state regulator request. </w:t>
      </w:r>
      <w:r w:rsidR="00396433">
        <w:rPr>
          <w:sz w:val="22"/>
          <w:szCs w:val="22"/>
        </w:rPr>
        <w:t xml:space="preserve">Reporting entities with an adjusted RBC calculation of 300% </w:t>
      </w:r>
      <w:r w:rsidR="00E42057">
        <w:rPr>
          <w:sz w:val="22"/>
          <w:szCs w:val="22"/>
        </w:rPr>
        <w:t xml:space="preserve">ACL </w:t>
      </w:r>
      <w:r w:rsidR="00396433">
        <w:rPr>
          <w:sz w:val="22"/>
          <w:szCs w:val="22"/>
        </w:rPr>
        <w:t xml:space="preserve">or lower are not permitted to admit net negative (disallowed) IMR in the general account or recognize IMR assets in the separate accounts. </w:t>
      </w:r>
    </w:p>
    <w:p w14:paraId="6D98A83D" w14:textId="77777777" w:rsidR="00955957" w:rsidRDefault="00955957" w:rsidP="00D16CEF">
      <w:pPr>
        <w:pStyle w:val="ListParagraph"/>
        <w:rPr>
          <w:b/>
          <w:bCs/>
        </w:rPr>
      </w:pPr>
    </w:p>
    <w:p w14:paraId="467695DB" w14:textId="50F0D314" w:rsidR="00081587" w:rsidRDefault="00DF2704" w:rsidP="008D1A65">
      <w:pPr>
        <w:pStyle w:val="ListNumber"/>
        <w:numPr>
          <w:ilvl w:val="0"/>
          <w:numId w:val="5"/>
        </w:numPr>
        <w:ind w:left="1440" w:hanging="720"/>
        <w:jc w:val="both"/>
        <w:rPr>
          <w:sz w:val="22"/>
          <w:szCs w:val="22"/>
        </w:rPr>
      </w:pPr>
      <w:r>
        <w:rPr>
          <w:sz w:val="22"/>
          <w:szCs w:val="22"/>
        </w:rPr>
        <w:t xml:space="preserve">The net negative (disallowed) IMR permitted for admittance </w:t>
      </w:r>
      <w:r w:rsidR="00375B9C">
        <w:rPr>
          <w:sz w:val="22"/>
          <w:szCs w:val="22"/>
        </w:rPr>
        <w:t>shall not</w:t>
      </w:r>
      <w:r w:rsidR="00594781">
        <w:rPr>
          <w:sz w:val="22"/>
          <w:szCs w:val="22"/>
        </w:rPr>
        <w:t xml:space="preserve"> include </w:t>
      </w:r>
      <w:r w:rsidR="00A12A58">
        <w:rPr>
          <w:sz w:val="22"/>
          <w:szCs w:val="22"/>
        </w:rPr>
        <w:t xml:space="preserve">losses </w:t>
      </w:r>
      <w:r w:rsidR="007E495E">
        <w:rPr>
          <w:sz w:val="22"/>
          <w:szCs w:val="22"/>
        </w:rPr>
        <w:t xml:space="preserve">from derivatives that were reported at fair value prior to </w:t>
      </w:r>
      <w:r w:rsidR="001731D7">
        <w:rPr>
          <w:sz w:val="22"/>
          <w:szCs w:val="22"/>
        </w:rPr>
        <w:t xml:space="preserve">derivative </w:t>
      </w:r>
      <w:r w:rsidR="007E495E">
        <w:rPr>
          <w:sz w:val="22"/>
          <w:szCs w:val="22"/>
        </w:rPr>
        <w:t>termination</w:t>
      </w:r>
      <w:r w:rsidR="00960642">
        <w:rPr>
          <w:rStyle w:val="FootnoteReference"/>
          <w:sz w:val="22"/>
          <w:szCs w:val="22"/>
        </w:rPr>
        <w:footnoteReference w:id="4"/>
      </w:r>
      <w:r w:rsidR="00594781">
        <w:rPr>
          <w:sz w:val="22"/>
          <w:szCs w:val="22"/>
        </w:rPr>
        <w:t xml:space="preserve"> unless </w:t>
      </w:r>
      <w:r w:rsidR="00772546">
        <w:rPr>
          <w:sz w:val="22"/>
          <w:szCs w:val="22"/>
        </w:rPr>
        <w:t>the reporting entity has historically foll</w:t>
      </w:r>
      <w:r w:rsidR="00272252">
        <w:rPr>
          <w:sz w:val="22"/>
          <w:szCs w:val="22"/>
        </w:rPr>
        <w:t xml:space="preserve">owed the same process for </w:t>
      </w:r>
      <w:r w:rsidR="0003096C">
        <w:rPr>
          <w:sz w:val="22"/>
          <w:szCs w:val="22"/>
        </w:rPr>
        <w:t xml:space="preserve">interest-rate hedging </w:t>
      </w:r>
      <w:r w:rsidR="00272252">
        <w:rPr>
          <w:sz w:val="22"/>
          <w:szCs w:val="22"/>
        </w:rPr>
        <w:t xml:space="preserve">derivatives </w:t>
      </w:r>
      <w:r w:rsidR="003D246A">
        <w:rPr>
          <w:sz w:val="22"/>
          <w:szCs w:val="22"/>
        </w:rPr>
        <w:t xml:space="preserve">that were terminated in a gain position. In other words, there </w:t>
      </w:r>
      <w:r w:rsidR="001731D7">
        <w:rPr>
          <w:sz w:val="22"/>
          <w:szCs w:val="22"/>
        </w:rPr>
        <w:t>is a requirement for</w:t>
      </w:r>
      <w:r w:rsidR="003D246A">
        <w:rPr>
          <w:sz w:val="22"/>
          <w:szCs w:val="22"/>
        </w:rPr>
        <w:t xml:space="preserve"> documented, historical </w:t>
      </w:r>
      <w:r w:rsidR="00AD0C37">
        <w:rPr>
          <w:sz w:val="22"/>
          <w:szCs w:val="22"/>
        </w:rPr>
        <w:t xml:space="preserve">evidence </w:t>
      </w:r>
      <w:r w:rsidR="00E963CC">
        <w:rPr>
          <w:sz w:val="22"/>
          <w:szCs w:val="22"/>
        </w:rPr>
        <w:t>illustrating</w:t>
      </w:r>
      <w:r w:rsidR="001731D7">
        <w:rPr>
          <w:sz w:val="22"/>
          <w:szCs w:val="22"/>
        </w:rPr>
        <w:t xml:space="preserve"> that </w:t>
      </w:r>
      <w:r w:rsidR="00CB5732">
        <w:rPr>
          <w:sz w:val="22"/>
          <w:szCs w:val="22"/>
        </w:rPr>
        <w:t xml:space="preserve">unrealized gains from derivatives reported at fair value were </w:t>
      </w:r>
      <w:r w:rsidR="00A956CD">
        <w:rPr>
          <w:sz w:val="22"/>
          <w:szCs w:val="22"/>
        </w:rPr>
        <w:t>reversed</w:t>
      </w:r>
      <w:r w:rsidR="00CB5732">
        <w:rPr>
          <w:sz w:val="22"/>
          <w:szCs w:val="22"/>
        </w:rPr>
        <w:t xml:space="preserve"> to IMR</w:t>
      </w:r>
      <w:r w:rsidR="00964F13">
        <w:rPr>
          <w:sz w:val="22"/>
          <w:szCs w:val="22"/>
        </w:rPr>
        <w:t xml:space="preserve"> (as a liability) and amortized </w:t>
      </w:r>
      <w:r w:rsidR="00465491">
        <w:rPr>
          <w:sz w:val="22"/>
          <w:szCs w:val="22"/>
        </w:rPr>
        <w:t xml:space="preserve">as part of IMR. Reporting entities that do not have evidence of this past </w:t>
      </w:r>
      <w:r w:rsidR="00E0660F">
        <w:rPr>
          <w:sz w:val="22"/>
          <w:szCs w:val="22"/>
        </w:rPr>
        <w:t xml:space="preserve">application are required to remove </w:t>
      </w:r>
      <w:r w:rsidR="00A015DA">
        <w:rPr>
          <w:sz w:val="22"/>
          <w:szCs w:val="22"/>
        </w:rPr>
        <w:t>realized losses from derivatives held at fair value from the net negative (disallowed) IMR balance</w:t>
      </w:r>
      <w:r w:rsidR="002C3CBE">
        <w:rPr>
          <w:sz w:val="22"/>
          <w:szCs w:val="22"/>
        </w:rPr>
        <w:t xml:space="preserve"> to determine the </w:t>
      </w:r>
      <w:r w:rsidR="00C66B4B">
        <w:rPr>
          <w:sz w:val="22"/>
          <w:szCs w:val="22"/>
        </w:rPr>
        <w:t>amount</w:t>
      </w:r>
      <w:r w:rsidR="002C3CBE">
        <w:rPr>
          <w:sz w:val="22"/>
          <w:szCs w:val="22"/>
        </w:rPr>
        <w:t xml:space="preserve"> permitted to be admitted. </w:t>
      </w:r>
      <w:r w:rsidR="001731D7">
        <w:rPr>
          <w:sz w:val="22"/>
          <w:szCs w:val="22"/>
        </w:rPr>
        <w:t xml:space="preserve">Reporting entities </w:t>
      </w:r>
      <w:r w:rsidR="00E0107B">
        <w:rPr>
          <w:sz w:val="22"/>
          <w:szCs w:val="22"/>
        </w:rPr>
        <w:t xml:space="preserve">that begin a new process </w:t>
      </w:r>
      <w:r w:rsidR="00A8113C">
        <w:rPr>
          <w:sz w:val="22"/>
          <w:szCs w:val="22"/>
        </w:rPr>
        <w:t>for the use of hedging derivatives, perhaps with a theor</w:t>
      </w:r>
      <w:r w:rsidR="001731D7">
        <w:rPr>
          <w:sz w:val="22"/>
          <w:szCs w:val="22"/>
        </w:rPr>
        <w:t xml:space="preserve">etical process to treat derivative losses and derivative gains similarly, but do not have </w:t>
      </w:r>
      <w:r w:rsidR="0068074C">
        <w:rPr>
          <w:sz w:val="22"/>
          <w:szCs w:val="22"/>
        </w:rPr>
        <w:t xml:space="preserve">evidence </w:t>
      </w:r>
      <w:r w:rsidR="0079475E">
        <w:rPr>
          <w:sz w:val="22"/>
          <w:szCs w:val="22"/>
        </w:rPr>
        <w:t>illustrating the historical</w:t>
      </w:r>
      <w:r w:rsidR="009208C5">
        <w:rPr>
          <w:sz w:val="22"/>
          <w:szCs w:val="22"/>
        </w:rPr>
        <w:t xml:space="preserve"> </w:t>
      </w:r>
      <w:r w:rsidR="0079475E">
        <w:rPr>
          <w:sz w:val="22"/>
          <w:szCs w:val="22"/>
        </w:rPr>
        <w:t xml:space="preserve">treatment of derivative gains </w:t>
      </w:r>
      <w:r w:rsidR="00715F53">
        <w:rPr>
          <w:sz w:val="22"/>
          <w:szCs w:val="22"/>
        </w:rPr>
        <w:t xml:space="preserve">through IMR </w:t>
      </w:r>
      <w:r w:rsidR="000E4680">
        <w:rPr>
          <w:sz w:val="22"/>
          <w:szCs w:val="22"/>
        </w:rPr>
        <w:t>are not permitted to</w:t>
      </w:r>
      <w:r w:rsidR="0079475E">
        <w:rPr>
          <w:sz w:val="22"/>
          <w:szCs w:val="22"/>
        </w:rPr>
        <w:t xml:space="preserve"> include derivative losses in the </w:t>
      </w:r>
      <w:r w:rsidR="009208C5">
        <w:rPr>
          <w:sz w:val="22"/>
          <w:szCs w:val="22"/>
        </w:rPr>
        <w:t xml:space="preserve">net negative (disallowed) </w:t>
      </w:r>
      <w:r w:rsidR="0079475E">
        <w:rPr>
          <w:sz w:val="22"/>
          <w:szCs w:val="22"/>
        </w:rPr>
        <w:t xml:space="preserve">IMR permitted to be admitted. </w:t>
      </w:r>
      <w:r w:rsidR="00263BF0">
        <w:rPr>
          <w:sz w:val="22"/>
          <w:szCs w:val="22"/>
        </w:rPr>
        <w:t>T</w:t>
      </w:r>
      <w:r w:rsidR="008C56B8">
        <w:rPr>
          <w:sz w:val="22"/>
          <w:szCs w:val="22"/>
        </w:rPr>
        <w:t>his evidence is required</w:t>
      </w:r>
      <w:r w:rsidR="00DF7689">
        <w:rPr>
          <w:sz w:val="22"/>
          <w:szCs w:val="22"/>
        </w:rPr>
        <w:t xml:space="preserve"> separately for the general account, insulated separate account and non-insulated separate account if </w:t>
      </w:r>
      <w:r w:rsidR="00196A62">
        <w:rPr>
          <w:sz w:val="22"/>
          <w:szCs w:val="22"/>
        </w:rPr>
        <w:t xml:space="preserve">losses from </w:t>
      </w:r>
      <w:r w:rsidR="00263BF0">
        <w:rPr>
          <w:sz w:val="22"/>
          <w:szCs w:val="22"/>
        </w:rPr>
        <w:t>derivatives</w:t>
      </w:r>
      <w:r w:rsidR="00196A62">
        <w:rPr>
          <w:sz w:val="22"/>
          <w:szCs w:val="22"/>
        </w:rPr>
        <w:t xml:space="preserve"> previously reported at fair value are </w:t>
      </w:r>
      <w:r w:rsidR="00263BF0">
        <w:rPr>
          <w:sz w:val="22"/>
          <w:szCs w:val="22"/>
        </w:rPr>
        <w:t xml:space="preserve">currently </w:t>
      </w:r>
      <w:r w:rsidR="00196A62">
        <w:rPr>
          <w:sz w:val="22"/>
          <w:szCs w:val="22"/>
        </w:rPr>
        <w:t>being allocated to IMR</w:t>
      </w:r>
      <w:r w:rsidR="00263BF0">
        <w:rPr>
          <w:sz w:val="22"/>
          <w:szCs w:val="22"/>
        </w:rPr>
        <w:t xml:space="preserve"> </w:t>
      </w:r>
      <w:r w:rsidR="00960A62">
        <w:rPr>
          <w:sz w:val="22"/>
          <w:szCs w:val="22"/>
        </w:rPr>
        <w:t xml:space="preserve">in those </w:t>
      </w:r>
      <w:r w:rsidR="00CA20F8">
        <w:rPr>
          <w:sz w:val="22"/>
          <w:szCs w:val="22"/>
        </w:rPr>
        <w:t>accounts</w:t>
      </w:r>
      <w:r w:rsidR="000F0054">
        <w:rPr>
          <w:sz w:val="22"/>
          <w:szCs w:val="22"/>
        </w:rPr>
        <w:t xml:space="preserve">. </w:t>
      </w:r>
    </w:p>
    <w:p w14:paraId="6C2218C4" w14:textId="77777777" w:rsidR="00A64EF4" w:rsidRDefault="00A64EF4" w:rsidP="00A64EF4">
      <w:pPr>
        <w:pStyle w:val="ListNumber"/>
        <w:numPr>
          <w:ilvl w:val="0"/>
          <w:numId w:val="0"/>
        </w:numPr>
        <w:ind w:left="360" w:hanging="360"/>
        <w:jc w:val="both"/>
        <w:rPr>
          <w:sz w:val="22"/>
          <w:szCs w:val="22"/>
        </w:rPr>
      </w:pPr>
    </w:p>
    <w:p w14:paraId="1A2886D4" w14:textId="77777777" w:rsidR="008D1A65" w:rsidRDefault="008D1A65" w:rsidP="008D1A65">
      <w:pPr>
        <w:pStyle w:val="ListNumber"/>
        <w:numPr>
          <w:ilvl w:val="0"/>
          <w:numId w:val="5"/>
        </w:numPr>
        <w:ind w:left="1440" w:hanging="720"/>
        <w:jc w:val="both"/>
        <w:rPr>
          <w:ins w:id="34" w:author="Gann, Julie" w:date="2025-05-29T08:49:00Z" w16du:dateUtc="2025-05-29T13:49:00Z"/>
          <w:sz w:val="22"/>
          <w:szCs w:val="22"/>
        </w:rPr>
      </w:pPr>
      <w:ins w:id="35" w:author="Gann, Julie" w:date="2025-05-06T09:53:00Z" w16du:dateUtc="2025-05-06T14:53:00Z">
        <w:r w:rsidRPr="007159C7">
          <w:rPr>
            <w:sz w:val="22"/>
            <w:szCs w:val="22"/>
          </w:rPr>
          <w:t xml:space="preserve">Reporting entities </w:t>
        </w:r>
        <w:r>
          <w:rPr>
            <w:sz w:val="22"/>
            <w:szCs w:val="22"/>
          </w:rPr>
          <w:t>admitting any amount of net negative (disallowed) IMR pursuant to paragraphs 9.a through 9.c shall</w:t>
        </w:r>
        <w:r w:rsidRPr="007159C7">
          <w:rPr>
            <w:sz w:val="22"/>
            <w:szCs w:val="22"/>
          </w:rPr>
          <w:t xml:space="preserve"> </w:t>
        </w:r>
        <w:r>
          <w:rPr>
            <w:sz w:val="22"/>
            <w:szCs w:val="22"/>
          </w:rPr>
          <w:t xml:space="preserve">fully </w:t>
        </w:r>
        <w:r w:rsidRPr="007159C7">
          <w:rPr>
            <w:sz w:val="22"/>
            <w:szCs w:val="22"/>
          </w:rPr>
          <w:t xml:space="preserve">complete </w:t>
        </w:r>
        <w:r>
          <w:rPr>
            <w:sz w:val="22"/>
            <w:szCs w:val="22"/>
          </w:rPr>
          <w:t xml:space="preserve">the </w:t>
        </w:r>
        <w:r w:rsidRPr="007159C7">
          <w:rPr>
            <w:sz w:val="22"/>
            <w:szCs w:val="22"/>
          </w:rPr>
          <w:t>data-captured disclosures described in paragraph 1</w:t>
        </w:r>
        <w:r>
          <w:rPr>
            <w:sz w:val="22"/>
            <w:szCs w:val="22"/>
          </w:rPr>
          <w:t>3</w:t>
        </w:r>
        <w:r w:rsidRPr="007159C7">
          <w:rPr>
            <w:sz w:val="22"/>
            <w:szCs w:val="22"/>
          </w:rPr>
          <w:t xml:space="preserve">. </w:t>
        </w:r>
        <w:r>
          <w:rPr>
            <w:sz w:val="22"/>
            <w:szCs w:val="22"/>
          </w:rPr>
          <w:t xml:space="preserve">If a reporting entity does not </w:t>
        </w:r>
        <w:r w:rsidRPr="007159C7">
          <w:rPr>
            <w:sz w:val="22"/>
            <w:szCs w:val="22"/>
          </w:rPr>
          <w:t xml:space="preserve">fully complete the data-captured disclosures or </w:t>
        </w:r>
        <w:r>
          <w:rPr>
            <w:sz w:val="22"/>
            <w:szCs w:val="22"/>
          </w:rPr>
          <w:t xml:space="preserve">provide </w:t>
        </w:r>
        <w:r w:rsidRPr="007159C7">
          <w:rPr>
            <w:sz w:val="22"/>
            <w:szCs w:val="22"/>
          </w:rPr>
          <w:t>narrative disclosures</w:t>
        </w:r>
        <w:r>
          <w:rPr>
            <w:sz w:val="22"/>
            <w:szCs w:val="22"/>
          </w:rPr>
          <w:t xml:space="preserve"> containing equivalent information in lieu of the data-capture template</w:t>
        </w:r>
        <w:r w:rsidRPr="007159C7">
          <w:rPr>
            <w:sz w:val="22"/>
            <w:szCs w:val="22"/>
          </w:rPr>
          <w:t xml:space="preserve">, </w:t>
        </w:r>
        <w:r>
          <w:rPr>
            <w:sz w:val="22"/>
            <w:szCs w:val="22"/>
          </w:rPr>
          <w:t>it shall nonadmit all</w:t>
        </w:r>
        <w:r w:rsidRPr="007159C7">
          <w:rPr>
            <w:sz w:val="22"/>
            <w:szCs w:val="22"/>
          </w:rPr>
          <w:t xml:space="preserve"> net negative (disallowed) IMR. </w:t>
        </w:r>
      </w:ins>
    </w:p>
    <w:p w14:paraId="2E228178" w14:textId="77777777" w:rsidR="00F33DEE" w:rsidRDefault="00F33DEE">
      <w:pPr>
        <w:pStyle w:val="ListParagraph"/>
        <w:rPr>
          <w:ins w:id="36" w:author="Gann, Julie" w:date="2025-05-29T08:49:00Z" w16du:dateUtc="2025-05-29T13:49:00Z"/>
        </w:rPr>
        <w:pPrChange w:id="37" w:author="Gann, Julie" w:date="2025-05-29T08:49:00Z" w16du:dateUtc="2025-05-29T13:49:00Z">
          <w:pPr>
            <w:pStyle w:val="ListNumber"/>
            <w:numPr>
              <w:numId w:val="5"/>
            </w:numPr>
            <w:tabs>
              <w:tab w:val="clear" w:pos="360"/>
            </w:tabs>
            <w:ind w:left="1440" w:hanging="720"/>
            <w:jc w:val="both"/>
          </w:pPr>
        </w:pPrChange>
      </w:pPr>
    </w:p>
    <w:p w14:paraId="73AA9251" w14:textId="5D072B3E" w:rsidR="00F13215" w:rsidRPr="00F13215" w:rsidRDefault="00F13215">
      <w:pPr>
        <w:pStyle w:val="ListNumber"/>
        <w:numPr>
          <w:ilvl w:val="0"/>
          <w:numId w:val="5"/>
        </w:numPr>
        <w:ind w:left="1440" w:hanging="720"/>
        <w:jc w:val="both"/>
        <w:rPr>
          <w:ins w:id="38" w:author="Gann, Julie" w:date="2025-06-03T09:49:00Z"/>
          <w:sz w:val="22"/>
          <w:szCs w:val="22"/>
        </w:rPr>
        <w:pPrChange w:id="39" w:author="Gann, Julie" w:date="2025-06-03T09:49:00Z" w16du:dateUtc="2025-06-03T14:49:00Z">
          <w:pPr>
            <w:pStyle w:val="ListNumber"/>
            <w:jc w:val="both"/>
          </w:pPr>
        </w:pPrChange>
      </w:pPr>
      <w:bookmarkStart w:id="40" w:name="_Hlk199837197"/>
      <w:ins w:id="41" w:author="Gann, Julie" w:date="2025-06-03T09:49:00Z">
        <w:r w:rsidRPr="00F13215">
          <w:rPr>
            <w:sz w:val="22"/>
            <w:szCs w:val="22"/>
          </w:rPr>
          <w:t xml:space="preserve">Reporting entities admitting any amount of net negative (disallowed) IMR pursuant to paragraphs 9.a. through 9.c. shall capture the admitted negative IMR in the principles-based reserving (PBR) calculation or asset adequacy testing (AAT)/ cash flow testing (CFT) pursuant to </w:t>
        </w:r>
        <w:r w:rsidRPr="00892C07">
          <w:rPr>
            <w:sz w:val="22"/>
            <w:szCs w:val="22"/>
            <w:rPrChange w:id="42" w:author="Gann, Julie" w:date="2025-06-03T09:54:00Z" w16du:dateUtc="2025-06-03T14:54:00Z">
              <w:rPr>
                <w:i/>
                <w:iCs/>
                <w:sz w:val="22"/>
                <w:szCs w:val="22"/>
              </w:rPr>
            </w:rPrChange>
          </w:rPr>
          <w:t>Valuation Manual</w:t>
        </w:r>
        <w:r w:rsidRPr="00892C07">
          <w:rPr>
            <w:sz w:val="22"/>
            <w:szCs w:val="22"/>
          </w:rPr>
          <w:t xml:space="preserve"> (VM)-20: Requirements for Principle-Based Reserves for Life Insurance</w:t>
        </w:r>
        <w:r w:rsidRPr="00F13215">
          <w:rPr>
            <w:sz w:val="22"/>
            <w:szCs w:val="22"/>
          </w:rPr>
          <w:t>, Section 7.D.7 and VM-30: Actuarial Opinion and Memorandum Requirements, Section 3.B.5. Reporting entities shall prepare a reconciliation of admitted negative IMR to the reported IMR reflected for PBR and CFT to ensure reserves are not overstated</w:t>
        </w:r>
      </w:ins>
      <w:ins w:id="43" w:author="Jacks, Wendy" w:date="2025-07-24T10:09:00Z" w16du:dateUtc="2025-07-24T15:09:00Z">
        <w:r w:rsidR="00F43B5A">
          <w:rPr>
            <w:sz w:val="22"/>
            <w:szCs w:val="22"/>
          </w:rPr>
          <w:t>.</w:t>
        </w:r>
        <w:r w:rsidR="00F43B5A">
          <w:rPr>
            <w:rStyle w:val="FootnoteReference"/>
            <w:sz w:val="22"/>
            <w:szCs w:val="22"/>
          </w:rPr>
          <w:footnoteReference w:id="5"/>
        </w:r>
      </w:ins>
      <w:ins w:id="53" w:author="Gann, Julie" w:date="2025-06-03T09:49:00Z">
        <w:r w:rsidRPr="005627A2">
          <w:rPr>
            <w:sz w:val="22"/>
            <w:szCs w:val="22"/>
            <w:vertAlign w:val="superscript"/>
            <w:rPrChange w:id="54" w:author="Gann, Julie" w:date="2025-07-24T09:46:00Z" w16du:dateUtc="2025-07-24T14:46:00Z">
              <w:rPr>
                <w:sz w:val="22"/>
                <w:szCs w:val="22"/>
              </w:rPr>
            </w:rPrChange>
          </w:rPr>
          <w:t>.</w:t>
        </w:r>
        <w:r w:rsidRPr="00F13215">
          <w:rPr>
            <w:sz w:val="22"/>
            <w:szCs w:val="22"/>
          </w:rPr>
          <w:t xml:space="preserve"> </w:t>
        </w:r>
      </w:ins>
    </w:p>
    <w:bookmarkEnd w:id="40"/>
    <w:p w14:paraId="7042E24F" w14:textId="13424E21" w:rsidR="00A64EF4" w:rsidRPr="007729CF" w:rsidRDefault="00A64EF4" w:rsidP="00A64EF4">
      <w:pPr>
        <w:pStyle w:val="ListNumber"/>
        <w:numPr>
          <w:ilvl w:val="0"/>
          <w:numId w:val="0"/>
        </w:numPr>
        <w:ind w:left="360"/>
        <w:jc w:val="both"/>
        <w:rPr>
          <w:ins w:id="55" w:author="Gann, Julie" w:date="2025-05-06T07:55:00Z" w16du:dateUtc="2025-05-06T12:55:00Z"/>
          <w:b/>
          <w:bCs/>
          <w:sz w:val="22"/>
          <w:szCs w:val="22"/>
          <w:rPrChange w:id="56" w:author="Gann, Julie" w:date="2025-05-06T07:55:00Z" w16du:dateUtc="2025-05-06T12:55:00Z">
            <w:rPr>
              <w:ins w:id="57" w:author="Gann, Julie" w:date="2025-05-06T07:55:00Z" w16du:dateUtc="2025-05-06T12:55:00Z"/>
              <w:sz w:val="22"/>
              <w:szCs w:val="22"/>
            </w:rPr>
          </w:rPrChange>
        </w:rPr>
      </w:pPr>
    </w:p>
    <w:p w14:paraId="3E0F1DAE" w14:textId="77777777" w:rsidR="005B3BE9" w:rsidRDefault="00FC56BB" w:rsidP="008D1A65">
      <w:pPr>
        <w:pStyle w:val="ListNumber"/>
        <w:numPr>
          <w:ilvl w:val="0"/>
          <w:numId w:val="9"/>
        </w:numPr>
        <w:ind w:left="0" w:firstLine="0"/>
        <w:jc w:val="both"/>
        <w:rPr>
          <w:sz w:val="22"/>
          <w:szCs w:val="22"/>
        </w:rPr>
      </w:pPr>
      <w:r>
        <w:rPr>
          <w:sz w:val="22"/>
          <w:szCs w:val="22"/>
        </w:rPr>
        <w:lastRenderedPageBreak/>
        <w:t xml:space="preserve">Reporting entities that admit net negative </w:t>
      </w:r>
      <w:r w:rsidR="005B3BE9">
        <w:rPr>
          <w:sz w:val="22"/>
          <w:szCs w:val="22"/>
        </w:rPr>
        <w:t>(</w:t>
      </w:r>
      <w:r w:rsidR="003C62AF">
        <w:rPr>
          <w:sz w:val="22"/>
          <w:szCs w:val="22"/>
        </w:rPr>
        <w:t>disallowed</w:t>
      </w:r>
      <w:r w:rsidR="005B3BE9">
        <w:rPr>
          <w:sz w:val="22"/>
          <w:szCs w:val="22"/>
        </w:rPr>
        <w:t>)</w:t>
      </w:r>
      <w:r w:rsidR="003C62AF">
        <w:rPr>
          <w:sz w:val="22"/>
          <w:szCs w:val="22"/>
        </w:rPr>
        <w:t xml:space="preserve"> </w:t>
      </w:r>
      <w:r>
        <w:rPr>
          <w:sz w:val="22"/>
          <w:szCs w:val="22"/>
        </w:rPr>
        <w:t>IMR</w:t>
      </w:r>
      <w:r w:rsidR="00CD0DDE">
        <w:rPr>
          <w:sz w:val="22"/>
          <w:szCs w:val="22"/>
        </w:rPr>
        <w:t xml:space="preserve"> </w:t>
      </w:r>
      <w:r w:rsidR="005B3BE9">
        <w:rPr>
          <w:sz w:val="22"/>
          <w:szCs w:val="22"/>
        </w:rPr>
        <w:t xml:space="preserve">shall follow the following process: </w:t>
      </w:r>
    </w:p>
    <w:p w14:paraId="133FCDA6" w14:textId="77777777" w:rsidR="00331B04" w:rsidRDefault="00331B04" w:rsidP="00D16CEF">
      <w:pPr>
        <w:pStyle w:val="ListNumber"/>
        <w:numPr>
          <w:ilvl w:val="0"/>
          <w:numId w:val="0"/>
        </w:numPr>
        <w:jc w:val="both"/>
        <w:rPr>
          <w:sz w:val="22"/>
          <w:szCs w:val="22"/>
        </w:rPr>
      </w:pPr>
    </w:p>
    <w:p w14:paraId="146EA4C7" w14:textId="6490EB51" w:rsidR="00331B04" w:rsidRDefault="005C7E1C" w:rsidP="008D1A65">
      <w:pPr>
        <w:pStyle w:val="ListNumber"/>
        <w:numPr>
          <w:ilvl w:val="0"/>
          <w:numId w:val="6"/>
        </w:numPr>
        <w:ind w:left="1440" w:hanging="720"/>
        <w:jc w:val="both"/>
        <w:rPr>
          <w:sz w:val="22"/>
          <w:szCs w:val="22"/>
        </w:rPr>
      </w:pPr>
      <w:r>
        <w:rPr>
          <w:sz w:val="22"/>
          <w:szCs w:val="22"/>
        </w:rPr>
        <w:t xml:space="preserve">All net negative (disallowed) IMR </w:t>
      </w:r>
      <w:r w:rsidR="00484897">
        <w:rPr>
          <w:sz w:val="22"/>
          <w:szCs w:val="22"/>
        </w:rPr>
        <w:t xml:space="preserve">in the general account shall </w:t>
      </w:r>
      <w:r w:rsidR="008514AC">
        <w:rPr>
          <w:sz w:val="22"/>
          <w:szCs w:val="22"/>
        </w:rPr>
        <w:t xml:space="preserve">first </w:t>
      </w:r>
      <w:r w:rsidR="00484897">
        <w:rPr>
          <w:sz w:val="22"/>
          <w:szCs w:val="22"/>
        </w:rPr>
        <w:t>be admitted until the</w:t>
      </w:r>
      <w:r w:rsidR="007D5337">
        <w:rPr>
          <w:sz w:val="22"/>
          <w:szCs w:val="22"/>
        </w:rPr>
        <w:t xml:space="preserve"> capital and surplus percentage limit</w:t>
      </w:r>
      <w:r w:rsidR="00A309DB">
        <w:rPr>
          <w:sz w:val="22"/>
          <w:szCs w:val="22"/>
        </w:rPr>
        <w:t>, as detailed in paragraph 9.a</w:t>
      </w:r>
      <w:r w:rsidR="00D70947">
        <w:rPr>
          <w:sz w:val="22"/>
          <w:szCs w:val="22"/>
        </w:rPr>
        <w:t>.</w:t>
      </w:r>
      <w:r w:rsidR="00A309DB">
        <w:rPr>
          <w:sz w:val="22"/>
          <w:szCs w:val="22"/>
        </w:rPr>
        <w:t>,</w:t>
      </w:r>
      <w:r w:rsidR="007D5337">
        <w:rPr>
          <w:sz w:val="22"/>
          <w:szCs w:val="22"/>
        </w:rPr>
        <w:t xml:space="preserve"> is reached. </w:t>
      </w:r>
    </w:p>
    <w:p w14:paraId="50099AD5" w14:textId="77777777" w:rsidR="00DD6612" w:rsidRDefault="00DD6612" w:rsidP="00D16CEF">
      <w:pPr>
        <w:pStyle w:val="ListNumber"/>
        <w:numPr>
          <w:ilvl w:val="0"/>
          <w:numId w:val="0"/>
        </w:numPr>
        <w:ind w:left="1440"/>
        <w:jc w:val="both"/>
        <w:rPr>
          <w:sz w:val="22"/>
          <w:szCs w:val="22"/>
        </w:rPr>
      </w:pPr>
    </w:p>
    <w:p w14:paraId="0FBD91D8" w14:textId="131E77BE" w:rsidR="00DD6612" w:rsidRDefault="00EC5568" w:rsidP="008D1A65">
      <w:pPr>
        <w:pStyle w:val="ListNumber"/>
        <w:numPr>
          <w:ilvl w:val="0"/>
          <w:numId w:val="6"/>
        </w:numPr>
        <w:ind w:left="1440" w:hanging="720"/>
        <w:jc w:val="both"/>
        <w:rPr>
          <w:sz w:val="22"/>
          <w:szCs w:val="22"/>
        </w:rPr>
      </w:pPr>
      <w:r>
        <w:rPr>
          <w:sz w:val="22"/>
          <w:szCs w:val="22"/>
        </w:rPr>
        <w:t xml:space="preserve">If all general account net negative (disallowed) IMR has been fully admitted, </w:t>
      </w:r>
      <w:r w:rsidR="00FF1E65">
        <w:rPr>
          <w:sz w:val="22"/>
          <w:szCs w:val="22"/>
        </w:rPr>
        <w:t>and the reporting entity is still below the paragraph 9.a</w:t>
      </w:r>
      <w:r w:rsidR="00D70947">
        <w:rPr>
          <w:sz w:val="22"/>
          <w:szCs w:val="22"/>
        </w:rPr>
        <w:t>.</w:t>
      </w:r>
      <w:r w:rsidR="00FF1E65">
        <w:rPr>
          <w:sz w:val="22"/>
          <w:szCs w:val="22"/>
        </w:rPr>
        <w:t xml:space="preserve"> capital and surplus limit, </w:t>
      </w:r>
      <w:r>
        <w:rPr>
          <w:sz w:val="22"/>
          <w:szCs w:val="22"/>
        </w:rPr>
        <w:t xml:space="preserve">then the reporting entity can </w:t>
      </w:r>
      <w:r w:rsidR="00E630B7">
        <w:rPr>
          <w:sz w:val="22"/>
          <w:szCs w:val="22"/>
        </w:rPr>
        <w:t xml:space="preserve">report net negative (disallowed) IMR as an asset </w:t>
      </w:r>
      <w:r w:rsidR="001C506A">
        <w:rPr>
          <w:sz w:val="22"/>
          <w:szCs w:val="22"/>
        </w:rPr>
        <w:t>in the separate account</w:t>
      </w:r>
      <w:r w:rsidR="00B56559">
        <w:rPr>
          <w:sz w:val="22"/>
          <w:szCs w:val="22"/>
        </w:rPr>
        <w:t>s</w:t>
      </w:r>
      <w:r w:rsidR="001C506A">
        <w:rPr>
          <w:sz w:val="22"/>
          <w:szCs w:val="22"/>
        </w:rPr>
        <w:t>. Reporting entities that have both insulated and non-insulated separate account</w:t>
      </w:r>
      <w:r w:rsidR="006F354E">
        <w:rPr>
          <w:sz w:val="22"/>
          <w:szCs w:val="22"/>
        </w:rPr>
        <w:t>s</w:t>
      </w:r>
      <w:r w:rsidR="001C506A">
        <w:rPr>
          <w:sz w:val="22"/>
          <w:szCs w:val="22"/>
        </w:rPr>
        <w:t xml:space="preserve"> shall </w:t>
      </w:r>
      <w:r w:rsidR="00914E6D">
        <w:rPr>
          <w:sz w:val="22"/>
          <w:szCs w:val="22"/>
        </w:rPr>
        <w:t>recognize IMR asset</w:t>
      </w:r>
      <w:r w:rsidR="003A38E4">
        <w:rPr>
          <w:sz w:val="22"/>
          <w:szCs w:val="22"/>
        </w:rPr>
        <w:t>s</w:t>
      </w:r>
      <w:r w:rsidR="00914E6D">
        <w:rPr>
          <w:sz w:val="22"/>
          <w:szCs w:val="22"/>
        </w:rPr>
        <w:t xml:space="preserve"> proportionately between the insulated and non-insulated </w:t>
      </w:r>
      <w:r w:rsidR="006F354E">
        <w:rPr>
          <w:sz w:val="22"/>
          <w:szCs w:val="22"/>
        </w:rPr>
        <w:t>statements</w:t>
      </w:r>
      <w:r w:rsidR="00914E6D">
        <w:rPr>
          <w:sz w:val="22"/>
          <w:szCs w:val="22"/>
        </w:rPr>
        <w:t xml:space="preserve"> until</w:t>
      </w:r>
      <w:r w:rsidR="008D3FC9">
        <w:rPr>
          <w:sz w:val="22"/>
          <w:szCs w:val="22"/>
        </w:rPr>
        <w:t xml:space="preserve"> the </w:t>
      </w:r>
      <w:r w:rsidR="003A38E4">
        <w:rPr>
          <w:sz w:val="22"/>
          <w:szCs w:val="22"/>
        </w:rPr>
        <w:t>aggregated amount</w:t>
      </w:r>
      <w:r w:rsidR="008D3FC9">
        <w:rPr>
          <w:sz w:val="22"/>
          <w:szCs w:val="22"/>
        </w:rPr>
        <w:t xml:space="preserve"> </w:t>
      </w:r>
      <w:r w:rsidR="00CF3089">
        <w:rPr>
          <w:sz w:val="22"/>
          <w:szCs w:val="22"/>
        </w:rPr>
        <w:t>recognized as an admitted asset in the</w:t>
      </w:r>
      <w:r w:rsidR="008D3FC9">
        <w:rPr>
          <w:sz w:val="22"/>
          <w:szCs w:val="22"/>
        </w:rPr>
        <w:t xml:space="preserve"> general account</w:t>
      </w:r>
      <w:r w:rsidR="00CF3089">
        <w:rPr>
          <w:sz w:val="22"/>
          <w:szCs w:val="22"/>
        </w:rPr>
        <w:t xml:space="preserve"> and as an asset in the insulated and non-insulated statements </w:t>
      </w:r>
      <w:r w:rsidR="0043344F">
        <w:rPr>
          <w:sz w:val="22"/>
          <w:szCs w:val="22"/>
        </w:rPr>
        <w:t>reaches the percentage limit of capital and surplus detailed in paragraph 9</w:t>
      </w:r>
      <w:r w:rsidR="00D70947">
        <w:rPr>
          <w:sz w:val="22"/>
          <w:szCs w:val="22"/>
        </w:rPr>
        <w:t>.</w:t>
      </w:r>
      <w:r w:rsidR="0043344F">
        <w:rPr>
          <w:sz w:val="22"/>
          <w:szCs w:val="22"/>
        </w:rPr>
        <w:t>a.</w:t>
      </w:r>
    </w:p>
    <w:p w14:paraId="23FE25E7" w14:textId="77777777" w:rsidR="00063955" w:rsidRDefault="00063955" w:rsidP="00D16CEF">
      <w:pPr>
        <w:pStyle w:val="ListParagraph"/>
      </w:pPr>
    </w:p>
    <w:p w14:paraId="3AC67697" w14:textId="5CFE8731" w:rsidR="00CD0DDE" w:rsidRDefault="00B90531" w:rsidP="008D1A65">
      <w:pPr>
        <w:pStyle w:val="ListNumber"/>
        <w:numPr>
          <w:ilvl w:val="0"/>
          <w:numId w:val="9"/>
        </w:numPr>
        <w:ind w:left="0" w:firstLine="0"/>
        <w:jc w:val="both"/>
        <w:rPr>
          <w:sz w:val="22"/>
          <w:szCs w:val="22"/>
        </w:rPr>
      </w:pPr>
      <w:r>
        <w:rPr>
          <w:sz w:val="22"/>
          <w:szCs w:val="22"/>
        </w:rPr>
        <w:t xml:space="preserve">Reporting entities that admit net negative (disallowed) IMR </w:t>
      </w:r>
      <w:r w:rsidR="00CD0DDE">
        <w:rPr>
          <w:sz w:val="22"/>
          <w:szCs w:val="22"/>
        </w:rPr>
        <w:t>in the general account</w:t>
      </w:r>
      <w:r w:rsidR="00FC56BB">
        <w:rPr>
          <w:sz w:val="22"/>
          <w:szCs w:val="22"/>
        </w:rPr>
        <w:t xml:space="preserve"> shall report the </w:t>
      </w:r>
      <w:r w:rsidR="00CD0DDE">
        <w:rPr>
          <w:sz w:val="22"/>
          <w:szCs w:val="22"/>
        </w:rPr>
        <w:t xml:space="preserve">admittance </w:t>
      </w:r>
      <w:r w:rsidR="009D2F5A">
        <w:rPr>
          <w:sz w:val="22"/>
          <w:szCs w:val="22"/>
        </w:rPr>
        <w:t xml:space="preserve">in the balance sheet </w:t>
      </w:r>
      <w:r w:rsidR="00CD0DDE">
        <w:rPr>
          <w:sz w:val="22"/>
          <w:szCs w:val="22"/>
        </w:rPr>
        <w:t xml:space="preserve">as follows: </w:t>
      </w:r>
    </w:p>
    <w:p w14:paraId="70FD6BFD" w14:textId="2BC91760" w:rsidR="00CD0DDE" w:rsidRDefault="00CD0DDE" w:rsidP="00CD0DDE">
      <w:pPr>
        <w:pStyle w:val="ListNumber"/>
        <w:numPr>
          <w:ilvl w:val="0"/>
          <w:numId w:val="0"/>
        </w:numPr>
        <w:jc w:val="both"/>
        <w:rPr>
          <w:sz w:val="22"/>
          <w:szCs w:val="22"/>
        </w:rPr>
      </w:pPr>
    </w:p>
    <w:p w14:paraId="17271451" w14:textId="107760DC" w:rsidR="00F009D9" w:rsidRDefault="00CD0DDE" w:rsidP="008D1A65">
      <w:pPr>
        <w:pStyle w:val="ListNumber"/>
        <w:numPr>
          <w:ilvl w:val="0"/>
          <w:numId w:val="12"/>
        </w:numPr>
        <w:ind w:left="1440" w:hanging="720"/>
        <w:jc w:val="both"/>
        <w:rPr>
          <w:sz w:val="22"/>
          <w:szCs w:val="22"/>
        </w:rPr>
      </w:pPr>
      <w:r>
        <w:rPr>
          <w:sz w:val="22"/>
          <w:szCs w:val="22"/>
        </w:rPr>
        <w:t>Reporting entities shall report t</w:t>
      </w:r>
      <w:r w:rsidR="00B11F5B">
        <w:rPr>
          <w:sz w:val="22"/>
          <w:szCs w:val="22"/>
        </w:rPr>
        <w:t xml:space="preserve">he net negative </w:t>
      </w:r>
      <w:r w:rsidR="00CB0AE1">
        <w:rPr>
          <w:sz w:val="22"/>
          <w:szCs w:val="22"/>
        </w:rPr>
        <w:t xml:space="preserve">(disallowed) </w:t>
      </w:r>
      <w:r w:rsidR="00B11F5B">
        <w:rPr>
          <w:sz w:val="22"/>
          <w:szCs w:val="22"/>
        </w:rPr>
        <w:t>IMR as a</w:t>
      </w:r>
      <w:r w:rsidR="00680BBA">
        <w:rPr>
          <w:sz w:val="22"/>
          <w:szCs w:val="22"/>
        </w:rPr>
        <w:t>n aggregate</w:t>
      </w:r>
      <w:r w:rsidR="00B11F5B">
        <w:rPr>
          <w:sz w:val="22"/>
          <w:szCs w:val="22"/>
        </w:rPr>
        <w:t xml:space="preserve"> w</w:t>
      </w:r>
      <w:r w:rsidR="00DB4756">
        <w:rPr>
          <w:sz w:val="22"/>
          <w:szCs w:val="22"/>
        </w:rPr>
        <w:t xml:space="preserve">rite-in </w:t>
      </w:r>
      <w:r>
        <w:rPr>
          <w:sz w:val="22"/>
          <w:szCs w:val="22"/>
        </w:rPr>
        <w:t>to</w:t>
      </w:r>
      <w:r w:rsidR="00DB4756">
        <w:rPr>
          <w:sz w:val="22"/>
          <w:szCs w:val="22"/>
        </w:rPr>
        <w:t xml:space="preserve"> </w:t>
      </w:r>
      <w:r w:rsidR="00B11F5B">
        <w:rPr>
          <w:sz w:val="22"/>
          <w:szCs w:val="22"/>
        </w:rPr>
        <w:t>miscellaneous</w:t>
      </w:r>
      <w:r w:rsidR="00DB4756">
        <w:rPr>
          <w:sz w:val="22"/>
          <w:szCs w:val="22"/>
        </w:rPr>
        <w:t xml:space="preserve"> other</w:t>
      </w:r>
      <w:r w:rsidR="00B11F5B">
        <w:rPr>
          <w:sz w:val="22"/>
          <w:szCs w:val="22"/>
        </w:rPr>
        <w:t>-</w:t>
      </w:r>
      <w:r w:rsidR="00DB4756">
        <w:rPr>
          <w:sz w:val="22"/>
          <w:szCs w:val="22"/>
        </w:rPr>
        <w:t>than</w:t>
      </w:r>
      <w:r w:rsidR="00B11F5B">
        <w:rPr>
          <w:sz w:val="22"/>
          <w:szCs w:val="22"/>
        </w:rPr>
        <w:t>-</w:t>
      </w:r>
      <w:r w:rsidR="00DB4756">
        <w:rPr>
          <w:sz w:val="22"/>
          <w:szCs w:val="22"/>
        </w:rPr>
        <w:t>invested asset</w:t>
      </w:r>
      <w:r w:rsidR="00680BBA">
        <w:rPr>
          <w:sz w:val="22"/>
          <w:szCs w:val="22"/>
        </w:rPr>
        <w:t>s</w:t>
      </w:r>
      <w:r w:rsidR="00B11F5B">
        <w:rPr>
          <w:sz w:val="22"/>
          <w:szCs w:val="22"/>
        </w:rPr>
        <w:t xml:space="preserve"> </w:t>
      </w:r>
      <w:r w:rsidR="00BC55B2">
        <w:rPr>
          <w:sz w:val="22"/>
          <w:szCs w:val="22"/>
        </w:rPr>
        <w:t xml:space="preserve">(line 25) </w:t>
      </w:r>
      <w:r w:rsidR="00B11F5B">
        <w:rPr>
          <w:sz w:val="22"/>
          <w:szCs w:val="22"/>
        </w:rPr>
        <w:t>(</w:t>
      </w:r>
      <w:r w:rsidR="00A94597">
        <w:rPr>
          <w:sz w:val="22"/>
          <w:szCs w:val="22"/>
        </w:rPr>
        <w:t xml:space="preserve">named as </w:t>
      </w:r>
      <w:r w:rsidR="00C8379B">
        <w:rPr>
          <w:sz w:val="22"/>
          <w:szCs w:val="22"/>
        </w:rPr>
        <w:t>“</w:t>
      </w:r>
      <w:r w:rsidR="006C0C50">
        <w:rPr>
          <w:sz w:val="22"/>
          <w:szCs w:val="22"/>
        </w:rPr>
        <w:t xml:space="preserve">Admitted </w:t>
      </w:r>
      <w:r w:rsidR="00B11F5B">
        <w:rPr>
          <w:sz w:val="22"/>
          <w:szCs w:val="22"/>
        </w:rPr>
        <w:t>Disallowed IMR</w:t>
      </w:r>
      <w:r w:rsidR="00C8379B">
        <w:rPr>
          <w:sz w:val="22"/>
          <w:szCs w:val="22"/>
        </w:rPr>
        <w:t>”</w:t>
      </w:r>
      <w:r w:rsidR="00B11F5B">
        <w:rPr>
          <w:sz w:val="22"/>
          <w:szCs w:val="22"/>
        </w:rPr>
        <w:t>)</w:t>
      </w:r>
      <w:r w:rsidR="00DD7D12">
        <w:rPr>
          <w:sz w:val="22"/>
          <w:szCs w:val="22"/>
        </w:rPr>
        <w:t xml:space="preserve"> on the asset page. </w:t>
      </w:r>
      <w:r w:rsidR="00A06464">
        <w:rPr>
          <w:sz w:val="22"/>
          <w:szCs w:val="22"/>
        </w:rPr>
        <w:t xml:space="preserve">The net negative </w:t>
      </w:r>
      <w:r w:rsidR="00F8147B">
        <w:rPr>
          <w:sz w:val="22"/>
          <w:szCs w:val="22"/>
        </w:rPr>
        <w:t xml:space="preserve">(disallowed) </w:t>
      </w:r>
      <w:r w:rsidR="00A06464">
        <w:rPr>
          <w:sz w:val="22"/>
          <w:szCs w:val="22"/>
        </w:rPr>
        <w:t>IMR shall be</w:t>
      </w:r>
      <w:r w:rsidR="00A94597">
        <w:rPr>
          <w:sz w:val="22"/>
          <w:szCs w:val="22"/>
        </w:rPr>
        <w:t xml:space="preserve"> admitted to the extent permitted per </w:t>
      </w:r>
      <w:r w:rsidR="00A94597" w:rsidRPr="00D16CEF">
        <w:rPr>
          <w:sz w:val="22"/>
          <w:szCs w:val="22"/>
        </w:rPr>
        <w:t xml:space="preserve">paragraph </w:t>
      </w:r>
      <w:r w:rsidR="00803A09" w:rsidRPr="00D16CEF">
        <w:rPr>
          <w:sz w:val="22"/>
          <w:szCs w:val="22"/>
        </w:rPr>
        <w:t>9</w:t>
      </w:r>
      <w:r w:rsidR="00D70947">
        <w:rPr>
          <w:sz w:val="22"/>
          <w:szCs w:val="22"/>
        </w:rPr>
        <w:t>.</w:t>
      </w:r>
      <w:r w:rsidR="0090161C">
        <w:rPr>
          <w:sz w:val="22"/>
          <w:szCs w:val="22"/>
        </w:rPr>
        <w:t>a</w:t>
      </w:r>
      <w:r w:rsidR="00D70947">
        <w:rPr>
          <w:sz w:val="22"/>
          <w:szCs w:val="22"/>
        </w:rPr>
        <w:t>.</w:t>
      </w:r>
      <w:r w:rsidR="00A94597">
        <w:rPr>
          <w:sz w:val="22"/>
          <w:szCs w:val="22"/>
        </w:rPr>
        <w:t xml:space="preserve">, with the remaining </w:t>
      </w:r>
      <w:r w:rsidR="00CD6B08">
        <w:rPr>
          <w:sz w:val="22"/>
          <w:szCs w:val="22"/>
        </w:rPr>
        <w:t xml:space="preserve">net negative (disallowed) IMR </w:t>
      </w:r>
      <w:r w:rsidR="00A94597">
        <w:rPr>
          <w:sz w:val="22"/>
          <w:szCs w:val="22"/>
        </w:rPr>
        <w:t>balance nonadmitted</w:t>
      </w:r>
      <w:r w:rsidR="000F0054">
        <w:rPr>
          <w:sz w:val="22"/>
          <w:szCs w:val="22"/>
        </w:rPr>
        <w:t xml:space="preserve">. </w:t>
      </w:r>
    </w:p>
    <w:p w14:paraId="5143149B" w14:textId="77777777" w:rsidR="00F009D9" w:rsidRDefault="00F009D9" w:rsidP="00F009D9">
      <w:pPr>
        <w:pStyle w:val="ListParagraph"/>
      </w:pPr>
    </w:p>
    <w:p w14:paraId="1B3B658E" w14:textId="2B95542B" w:rsidR="00B141EC" w:rsidRDefault="00F009D9" w:rsidP="008D1A65">
      <w:pPr>
        <w:pStyle w:val="ListNumber"/>
        <w:numPr>
          <w:ilvl w:val="0"/>
          <w:numId w:val="12"/>
        </w:numPr>
        <w:ind w:left="1440" w:hanging="720"/>
        <w:jc w:val="both"/>
        <w:rPr>
          <w:sz w:val="22"/>
          <w:szCs w:val="22"/>
        </w:rPr>
      </w:pPr>
      <w:r>
        <w:rPr>
          <w:sz w:val="22"/>
          <w:szCs w:val="22"/>
        </w:rPr>
        <w:t xml:space="preserve">Reporting entities shall allocate an amount equal to the general account admitted net negative (disallowed) IMR </w:t>
      </w:r>
      <w:r w:rsidR="00063955">
        <w:rPr>
          <w:sz w:val="22"/>
          <w:szCs w:val="22"/>
        </w:rPr>
        <w:t xml:space="preserve">from unassigned funds to </w:t>
      </w:r>
      <w:r w:rsidR="002847CF">
        <w:rPr>
          <w:sz w:val="22"/>
          <w:szCs w:val="22"/>
        </w:rPr>
        <w:t xml:space="preserve">an aggregate write-in for special surplus funds </w:t>
      </w:r>
      <w:r w:rsidR="008514AC">
        <w:rPr>
          <w:sz w:val="22"/>
          <w:szCs w:val="22"/>
        </w:rPr>
        <w:t>(line 3</w:t>
      </w:r>
      <w:r w:rsidR="00744CB1">
        <w:rPr>
          <w:sz w:val="22"/>
          <w:szCs w:val="22"/>
        </w:rPr>
        <w:t>4</w:t>
      </w:r>
      <w:r w:rsidR="008514AC">
        <w:rPr>
          <w:sz w:val="22"/>
          <w:szCs w:val="22"/>
        </w:rPr>
        <w:t xml:space="preserve">) </w:t>
      </w:r>
      <w:r w:rsidR="003F726C">
        <w:rPr>
          <w:sz w:val="22"/>
          <w:szCs w:val="22"/>
        </w:rPr>
        <w:t>(named as “Admitted Disallowed IMR</w:t>
      </w:r>
      <w:r w:rsidR="006564B1">
        <w:rPr>
          <w:sz w:val="22"/>
          <w:szCs w:val="22"/>
        </w:rPr>
        <w:t>”</w:t>
      </w:r>
      <w:r w:rsidR="003F726C">
        <w:rPr>
          <w:sz w:val="22"/>
          <w:szCs w:val="22"/>
        </w:rPr>
        <w:t>)</w:t>
      </w:r>
      <w:r>
        <w:rPr>
          <w:sz w:val="22"/>
          <w:szCs w:val="22"/>
        </w:rPr>
        <w:t xml:space="preserve">. Although dividends are contingent on state specific statutes and laws, the intent of this reporting is to </w:t>
      </w:r>
      <w:r w:rsidR="00005B18">
        <w:rPr>
          <w:sz w:val="22"/>
          <w:szCs w:val="22"/>
        </w:rPr>
        <w:t xml:space="preserve">provide transparency and </w:t>
      </w:r>
      <w:r>
        <w:rPr>
          <w:sz w:val="22"/>
          <w:szCs w:val="22"/>
        </w:rPr>
        <w:t xml:space="preserve">preclude the ability for admitted negative IMR to be </w:t>
      </w:r>
      <w:r w:rsidR="002F21B0">
        <w:rPr>
          <w:sz w:val="22"/>
          <w:szCs w:val="22"/>
        </w:rPr>
        <w:t>reported</w:t>
      </w:r>
      <w:r>
        <w:rPr>
          <w:sz w:val="22"/>
          <w:szCs w:val="22"/>
        </w:rPr>
        <w:t xml:space="preserve"> as funds available to dividend.</w:t>
      </w:r>
    </w:p>
    <w:p w14:paraId="080BD949" w14:textId="77777777" w:rsidR="004350A2" w:rsidRDefault="004350A2" w:rsidP="00D16CEF">
      <w:pPr>
        <w:pStyle w:val="ListParagraph"/>
      </w:pPr>
    </w:p>
    <w:p w14:paraId="4C6B55CA" w14:textId="5457E788" w:rsidR="006D0055" w:rsidRDefault="006D0055" w:rsidP="008D1A65">
      <w:pPr>
        <w:pStyle w:val="ListNumber"/>
        <w:numPr>
          <w:ilvl w:val="0"/>
          <w:numId w:val="9"/>
        </w:numPr>
        <w:ind w:left="0" w:firstLine="0"/>
        <w:jc w:val="both"/>
        <w:rPr>
          <w:sz w:val="22"/>
          <w:szCs w:val="22"/>
        </w:rPr>
      </w:pPr>
      <w:r>
        <w:rPr>
          <w:sz w:val="22"/>
          <w:szCs w:val="22"/>
        </w:rPr>
        <w:t xml:space="preserve">Reporting entities that record net negative (disallowed) IMR as an asset in the separate account shall report the recognition in the balance sheet as follows: </w:t>
      </w:r>
    </w:p>
    <w:p w14:paraId="4CC705C4" w14:textId="77777777" w:rsidR="006D0055" w:rsidRDefault="006D0055" w:rsidP="006D0055">
      <w:pPr>
        <w:pStyle w:val="ListNumber"/>
        <w:numPr>
          <w:ilvl w:val="0"/>
          <w:numId w:val="0"/>
        </w:numPr>
        <w:jc w:val="both"/>
        <w:rPr>
          <w:sz w:val="22"/>
          <w:szCs w:val="22"/>
        </w:rPr>
      </w:pPr>
    </w:p>
    <w:p w14:paraId="0F46B8AF" w14:textId="575BD325" w:rsidR="00EC7EC3" w:rsidRDefault="006D0055" w:rsidP="008D1A65">
      <w:pPr>
        <w:pStyle w:val="ListNumber"/>
        <w:numPr>
          <w:ilvl w:val="0"/>
          <w:numId w:val="10"/>
        </w:numPr>
        <w:ind w:left="1440" w:hanging="720"/>
        <w:jc w:val="both"/>
        <w:rPr>
          <w:sz w:val="22"/>
          <w:szCs w:val="22"/>
        </w:rPr>
      </w:pPr>
      <w:r>
        <w:rPr>
          <w:sz w:val="22"/>
          <w:szCs w:val="22"/>
        </w:rPr>
        <w:t>Reporting entities shall report the</w:t>
      </w:r>
      <w:r w:rsidR="0028153A">
        <w:rPr>
          <w:sz w:val="22"/>
          <w:szCs w:val="22"/>
        </w:rPr>
        <w:t xml:space="preserve"> permitted</w:t>
      </w:r>
      <w:r>
        <w:rPr>
          <w:sz w:val="22"/>
          <w:szCs w:val="22"/>
        </w:rPr>
        <w:t xml:space="preserve"> net negative (disallowed) IMR as a</w:t>
      </w:r>
      <w:r w:rsidR="001C584E">
        <w:rPr>
          <w:sz w:val="22"/>
          <w:szCs w:val="22"/>
        </w:rPr>
        <w:t>n aggregate</w:t>
      </w:r>
      <w:r>
        <w:rPr>
          <w:sz w:val="22"/>
          <w:szCs w:val="22"/>
        </w:rPr>
        <w:t xml:space="preserve"> write-in to miscellaneous other-than-invested asset</w:t>
      </w:r>
      <w:r w:rsidR="004062CF">
        <w:rPr>
          <w:sz w:val="22"/>
          <w:szCs w:val="22"/>
        </w:rPr>
        <w:t>s</w:t>
      </w:r>
      <w:r>
        <w:rPr>
          <w:sz w:val="22"/>
          <w:szCs w:val="22"/>
        </w:rPr>
        <w:t xml:space="preserve"> </w:t>
      </w:r>
      <w:r w:rsidR="00BC55B2">
        <w:rPr>
          <w:sz w:val="22"/>
          <w:szCs w:val="22"/>
        </w:rPr>
        <w:t xml:space="preserve">(line 15) </w:t>
      </w:r>
      <w:r>
        <w:rPr>
          <w:sz w:val="22"/>
          <w:szCs w:val="22"/>
        </w:rPr>
        <w:t>(named as “</w:t>
      </w:r>
      <w:r w:rsidR="00221E8A">
        <w:rPr>
          <w:sz w:val="22"/>
          <w:szCs w:val="22"/>
        </w:rPr>
        <w:t xml:space="preserve">Recognized </w:t>
      </w:r>
      <w:r>
        <w:rPr>
          <w:sz w:val="22"/>
          <w:szCs w:val="22"/>
        </w:rPr>
        <w:t xml:space="preserve">Disallowed IMR”) on the asset page. </w:t>
      </w:r>
    </w:p>
    <w:p w14:paraId="53244366" w14:textId="77777777" w:rsidR="00EC7EC3" w:rsidRDefault="00EC7EC3" w:rsidP="00D16CEF">
      <w:pPr>
        <w:pStyle w:val="ListNumber"/>
        <w:numPr>
          <w:ilvl w:val="0"/>
          <w:numId w:val="0"/>
        </w:numPr>
        <w:ind w:left="1440" w:hanging="720"/>
        <w:jc w:val="both"/>
        <w:rPr>
          <w:sz w:val="22"/>
          <w:szCs w:val="22"/>
        </w:rPr>
      </w:pPr>
    </w:p>
    <w:p w14:paraId="0A3512D0" w14:textId="18ACA88E" w:rsidR="006D0055" w:rsidRDefault="00124E4F" w:rsidP="008D1A65">
      <w:pPr>
        <w:pStyle w:val="ListNumber"/>
        <w:numPr>
          <w:ilvl w:val="0"/>
          <w:numId w:val="10"/>
        </w:numPr>
        <w:ind w:left="1440" w:hanging="720"/>
        <w:jc w:val="both"/>
        <w:rPr>
          <w:sz w:val="22"/>
          <w:szCs w:val="22"/>
        </w:rPr>
      </w:pPr>
      <w:r>
        <w:rPr>
          <w:sz w:val="22"/>
          <w:szCs w:val="22"/>
        </w:rPr>
        <w:t xml:space="preserve">Reporting entities shall allocate an amount </w:t>
      </w:r>
      <w:r w:rsidR="00786D1F">
        <w:rPr>
          <w:sz w:val="22"/>
          <w:szCs w:val="22"/>
        </w:rPr>
        <w:t xml:space="preserve">from surplus </w:t>
      </w:r>
      <w:r>
        <w:rPr>
          <w:sz w:val="22"/>
          <w:szCs w:val="22"/>
        </w:rPr>
        <w:t xml:space="preserve">equal to </w:t>
      </w:r>
      <w:r w:rsidR="00C27A90">
        <w:rPr>
          <w:sz w:val="22"/>
          <w:szCs w:val="22"/>
        </w:rPr>
        <w:t xml:space="preserve">the asset recognized as disallowed IMR </w:t>
      </w:r>
      <w:r w:rsidR="001F3DE0">
        <w:rPr>
          <w:sz w:val="22"/>
          <w:szCs w:val="22"/>
        </w:rPr>
        <w:t xml:space="preserve">as an aggregate write-in for special surplus funds (line </w:t>
      </w:r>
      <w:r w:rsidR="002847CF">
        <w:rPr>
          <w:sz w:val="22"/>
          <w:szCs w:val="22"/>
        </w:rPr>
        <w:t>19) (named as “Recognized Disallowed IMR)</w:t>
      </w:r>
      <w:r w:rsidR="004350A2">
        <w:rPr>
          <w:sz w:val="22"/>
          <w:szCs w:val="22"/>
        </w:rPr>
        <w:t xml:space="preserve"> on the liabilities and surplus page</w:t>
      </w:r>
      <w:r w:rsidR="00453989">
        <w:rPr>
          <w:sz w:val="22"/>
          <w:szCs w:val="22"/>
        </w:rPr>
        <w:t xml:space="preserve">. </w:t>
      </w:r>
    </w:p>
    <w:p w14:paraId="311F6A8A" w14:textId="77777777" w:rsidR="006D0055" w:rsidRDefault="006D0055" w:rsidP="006D0055">
      <w:pPr>
        <w:pStyle w:val="ListParagraph"/>
      </w:pPr>
    </w:p>
    <w:p w14:paraId="75872235" w14:textId="1CC9901B" w:rsidR="008210DB" w:rsidRDefault="00706DAF" w:rsidP="008D1A65">
      <w:pPr>
        <w:pStyle w:val="ListNumber"/>
        <w:numPr>
          <w:ilvl w:val="0"/>
          <w:numId w:val="9"/>
        </w:numPr>
        <w:ind w:left="0" w:firstLine="0"/>
        <w:jc w:val="both"/>
        <w:rPr>
          <w:sz w:val="22"/>
          <w:szCs w:val="22"/>
        </w:rPr>
      </w:pPr>
      <w:r>
        <w:rPr>
          <w:sz w:val="22"/>
          <w:szCs w:val="22"/>
        </w:rPr>
        <w:t xml:space="preserve">Reporting entities </w:t>
      </w:r>
      <w:r w:rsidR="009A6751">
        <w:rPr>
          <w:sz w:val="22"/>
          <w:szCs w:val="22"/>
        </w:rPr>
        <w:t>admitt</w:t>
      </w:r>
      <w:r w:rsidR="00AD2D5B">
        <w:rPr>
          <w:sz w:val="22"/>
          <w:szCs w:val="22"/>
        </w:rPr>
        <w:t>ing</w:t>
      </w:r>
      <w:r w:rsidR="009A6751">
        <w:rPr>
          <w:sz w:val="22"/>
          <w:szCs w:val="22"/>
        </w:rPr>
        <w:t xml:space="preserve"> net negative (disallowed) IMR </w:t>
      </w:r>
      <w:r w:rsidR="008210DB">
        <w:rPr>
          <w:sz w:val="22"/>
          <w:szCs w:val="22"/>
        </w:rPr>
        <w:t>are required to complete the following disclosure</w:t>
      </w:r>
      <w:r w:rsidR="009A6751">
        <w:rPr>
          <w:sz w:val="22"/>
          <w:szCs w:val="22"/>
        </w:rPr>
        <w:t>s</w:t>
      </w:r>
      <w:r w:rsidR="008210DB">
        <w:rPr>
          <w:sz w:val="22"/>
          <w:szCs w:val="22"/>
        </w:rPr>
        <w:t xml:space="preserve"> </w:t>
      </w:r>
      <w:r w:rsidR="001B3929">
        <w:rPr>
          <w:sz w:val="22"/>
          <w:szCs w:val="22"/>
        </w:rPr>
        <w:t xml:space="preserve">in the annual and quarterly financial statements </w:t>
      </w:r>
      <w:r w:rsidR="008210DB">
        <w:rPr>
          <w:sz w:val="22"/>
          <w:szCs w:val="22"/>
        </w:rPr>
        <w:t xml:space="preserve">for IMR: </w:t>
      </w:r>
    </w:p>
    <w:p w14:paraId="73BCBB64" w14:textId="77777777" w:rsidR="008210DB" w:rsidRDefault="008210DB" w:rsidP="008210DB">
      <w:pPr>
        <w:pStyle w:val="ListNumber"/>
        <w:numPr>
          <w:ilvl w:val="0"/>
          <w:numId w:val="0"/>
        </w:numPr>
        <w:jc w:val="both"/>
        <w:rPr>
          <w:sz w:val="22"/>
          <w:szCs w:val="22"/>
        </w:rPr>
      </w:pPr>
    </w:p>
    <w:p w14:paraId="32BFEBB0" w14:textId="74A32351" w:rsidR="00E249EB" w:rsidRDefault="008210DB" w:rsidP="008D1A65">
      <w:pPr>
        <w:pStyle w:val="ListNumber"/>
        <w:numPr>
          <w:ilvl w:val="0"/>
          <w:numId w:val="7"/>
        </w:numPr>
        <w:ind w:left="1440" w:hanging="720"/>
        <w:jc w:val="both"/>
        <w:rPr>
          <w:sz w:val="22"/>
          <w:szCs w:val="22"/>
        </w:rPr>
      </w:pPr>
      <w:r>
        <w:rPr>
          <w:sz w:val="22"/>
          <w:szCs w:val="22"/>
        </w:rPr>
        <w:t>Reporting entities that have</w:t>
      </w:r>
      <w:r w:rsidR="00C91AD7">
        <w:rPr>
          <w:sz w:val="22"/>
          <w:szCs w:val="22"/>
        </w:rPr>
        <w:t xml:space="preserve"> allocated </w:t>
      </w:r>
      <w:r w:rsidR="00E249EB">
        <w:rPr>
          <w:sz w:val="22"/>
          <w:szCs w:val="22"/>
        </w:rPr>
        <w:t>gains/</w:t>
      </w:r>
      <w:r w:rsidR="00C91AD7">
        <w:rPr>
          <w:sz w:val="22"/>
          <w:szCs w:val="22"/>
        </w:rPr>
        <w:t>losses</w:t>
      </w:r>
      <w:r w:rsidR="0040426B">
        <w:rPr>
          <w:sz w:val="22"/>
          <w:szCs w:val="22"/>
        </w:rPr>
        <w:t xml:space="preserve"> to IMR</w:t>
      </w:r>
      <w:r w:rsidR="00A41A90">
        <w:rPr>
          <w:sz w:val="22"/>
          <w:szCs w:val="22"/>
        </w:rPr>
        <w:t xml:space="preserve"> from derivatives that were reported at fair value</w:t>
      </w:r>
      <w:r w:rsidR="00E61501">
        <w:rPr>
          <w:sz w:val="22"/>
          <w:szCs w:val="22"/>
        </w:rPr>
        <w:t xml:space="preserve"> </w:t>
      </w:r>
      <w:r w:rsidR="00913B4A">
        <w:rPr>
          <w:sz w:val="22"/>
          <w:szCs w:val="22"/>
        </w:rPr>
        <w:t xml:space="preserve">prior to the termination of the </w:t>
      </w:r>
      <w:r w:rsidR="0040426B">
        <w:rPr>
          <w:sz w:val="22"/>
          <w:szCs w:val="22"/>
        </w:rPr>
        <w:t xml:space="preserve">derivative </w:t>
      </w:r>
      <w:r w:rsidR="00A41A90">
        <w:rPr>
          <w:sz w:val="22"/>
          <w:szCs w:val="22"/>
        </w:rPr>
        <w:t xml:space="preserve">shall </w:t>
      </w:r>
      <w:r w:rsidR="008459CE">
        <w:rPr>
          <w:sz w:val="22"/>
          <w:szCs w:val="22"/>
        </w:rPr>
        <w:t>disclose the</w:t>
      </w:r>
      <w:r w:rsidR="00050D7B">
        <w:rPr>
          <w:sz w:val="22"/>
          <w:szCs w:val="22"/>
        </w:rPr>
        <w:t xml:space="preserve"> </w:t>
      </w:r>
      <w:r w:rsidR="00BE5C5B">
        <w:rPr>
          <w:sz w:val="22"/>
          <w:szCs w:val="22"/>
        </w:rPr>
        <w:t>un</w:t>
      </w:r>
      <w:r w:rsidR="00050D7B">
        <w:rPr>
          <w:sz w:val="22"/>
          <w:szCs w:val="22"/>
        </w:rPr>
        <w:t>amortized</w:t>
      </w:r>
      <w:r w:rsidR="0049428E">
        <w:rPr>
          <w:sz w:val="22"/>
          <w:szCs w:val="22"/>
        </w:rPr>
        <w:t xml:space="preserve"> </w:t>
      </w:r>
      <w:r w:rsidR="00BE5C5B">
        <w:rPr>
          <w:sz w:val="22"/>
          <w:szCs w:val="22"/>
        </w:rPr>
        <w:t xml:space="preserve">balances </w:t>
      </w:r>
      <w:r w:rsidR="00481F4E">
        <w:rPr>
          <w:sz w:val="22"/>
          <w:szCs w:val="22"/>
        </w:rPr>
        <w:t>in</w:t>
      </w:r>
      <w:r w:rsidR="0049428E">
        <w:rPr>
          <w:sz w:val="22"/>
          <w:szCs w:val="22"/>
        </w:rPr>
        <w:t xml:space="preserve"> IMR from these allocations</w:t>
      </w:r>
      <w:r w:rsidR="00050D7B">
        <w:rPr>
          <w:sz w:val="22"/>
          <w:szCs w:val="22"/>
        </w:rPr>
        <w:t xml:space="preserve"> separately between gains and losses</w:t>
      </w:r>
      <w:r w:rsidR="00464EBC">
        <w:rPr>
          <w:sz w:val="22"/>
          <w:szCs w:val="22"/>
        </w:rPr>
        <w:t xml:space="preserve">. </w:t>
      </w:r>
      <w:ins w:id="58" w:author="Gann, Julie" w:date="2025-05-06T09:53:00Z" w16du:dateUtc="2025-05-06T14:53:00Z">
        <w:r w:rsidR="008D1A65" w:rsidRPr="008D1A65">
          <w:rPr>
            <w:sz w:val="22"/>
            <w:szCs w:val="22"/>
          </w:rPr>
          <w:t xml:space="preserve"> </w:t>
        </w:r>
        <w:r w:rsidR="008D1A65">
          <w:rPr>
            <w:sz w:val="22"/>
            <w:szCs w:val="22"/>
          </w:rPr>
          <w:t xml:space="preserve">This disclosure shall reflect a roll-forward that: (1) begins with unamortized fair value derivative gains and losses realized in IMR, (2) adds the fair value of derivative gains and losses realized to IMR in the current period, (3) subtracts the fair value derivative gains and losses amortized out of IMR in the current period, (4) the sum of which shall equal the </w:t>
        </w:r>
        <w:r w:rsidR="008D1A65">
          <w:rPr>
            <w:sz w:val="22"/>
            <w:szCs w:val="22"/>
          </w:rPr>
          <w:lastRenderedPageBreak/>
          <w:t>unamortized fair value derivative gains and losses within IMR as of the current reporting date.</w:t>
        </w:r>
      </w:ins>
    </w:p>
    <w:p w14:paraId="26DB7551" w14:textId="77777777" w:rsidR="00E249EB" w:rsidRDefault="00E249EB" w:rsidP="000F56DC">
      <w:pPr>
        <w:pStyle w:val="ListNumber"/>
        <w:numPr>
          <w:ilvl w:val="0"/>
          <w:numId w:val="0"/>
        </w:numPr>
        <w:ind w:left="1440" w:hanging="720"/>
        <w:jc w:val="both"/>
        <w:rPr>
          <w:sz w:val="22"/>
          <w:szCs w:val="22"/>
        </w:rPr>
      </w:pPr>
    </w:p>
    <w:p w14:paraId="5B705306" w14:textId="77777777" w:rsidR="004E1CC3" w:rsidRDefault="00E249EB" w:rsidP="008D1A65">
      <w:pPr>
        <w:pStyle w:val="ListNumber"/>
        <w:numPr>
          <w:ilvl w:val="0"/>
          <w:numId w:val="7"/>
        </w:numPr>
        <w:ind w:left="1440" w:hanging="720"/>
        <w:jc w:val="both"/>
        <w:rPr>
          <w:sz w:val="22"/>
          <w:szCs w:val="22"/>
        </w:rPr>
      </w:pPr>
      <w:r>
        <w:rPr>
          <w:sz w:val="22"/>
          <w:szCs w:val="22"/>
        </w:rPr>
        <w:t>Reporting entities</w:t>
      </w:r>
      <w:r w:rsidR="00C91AD7">
        <w:rPr>
          <w:sz w:val="22"/>
          <w:szCs w:val="22"/>
        </w:rPr>
        <w:t xml:space="preserve"> </w:t>
      </w:r>
      <w:r w:rsidR="00706DAF">
        <w:rPr>
          <w:sz w:val="22"/>
          <w:szCs w:val="22"/>
        </w:rPr>
        <w:t xml:space="preserve">shall complete a note disclosure </w:t>
      </w:r>
      <w:r w:rsidR="00597B76">
        <w:rPr>
          <w:sz w:val="22"/>
          <w:szCs w:val="22"/>
        </w:rPr>
        <w:t xml:space="preserve">that details the </w:t>
      </w:r>
      <w:r w:rsidR="00DE0D73">
        <w:rPr>
          <w:sz w:val="22"/>
          <w:szCs w:val="22"/>
        </w:rPr>
        <w:t xml:space="preserve">following: </w:t>
      </w:r>
    </w:p>
    <w:p w14:paraId="7F2DE36B" w14:textId="77777777" w:rsidR="004E1CC3" w:rsidRDefault="004E1CC3" w:rsidP="00D16CEF">
      <w:pPr>
        <w:pStyle w:val="ListParagraph"/>
      </w:pPr>
    </w:p>
    <w:p w14:paraId="4AA63CF9" w14:textId="7EE03B9B" w:rsidR="004E1CC3" w:rsidRDefault="007F0292" w:rsidP="008D1A65">
      <w:pPr>
        <w:pStyle w:val="ListNumber"/>
        <w:numPr>
          <w:ilvl w:val="1"/>
          <w:numId w:val="7"/>
        </w:numPr>
        <w:ind w:left="2160" w:hanging="720"/>
        <w:jc w:val="both"/>
        <w:rPr>
          <w:sz w:val="22"/>
          <w:szCs w:val="22"/>
        </w:rPr>
      </w:pPr>
      <w:ins w:id="59" w:author="Gann, Julie" w:date="2025-05-06T07:31:00Z" w16du:dateUtc="2025-05-06T12:31:00Z">
        <w:r>
          <w:rPr>
            <w:sz w:val="22"/>
            <w:szCs w:val="22"/>
          </w:rPr>
          <w:t xml:space="preserve">Total </w:t>
        </w:r>
      </w:ins>
      <w:del w:id="60" w:author="Gann, Julie" w:date="2025-05-06T07:31:00Z" w16du:dateUtc="2025-05-06T12:31:00Z">
        <w:r w:rsidR="004E1CC3" w:rsidDel="007F0292">
          <w:rPr>
            <w:sz w:val="22"/>
            <w:szCs w:val="22"/>
          </w:rPr>
          <w:delText>N</w:delText>
        </w:r>
      </w:del>
      <w:ins w:id="61" w:author="Gann, Julie" w:date="2025-05-06T07:31:00Z" w16du:dateUtc="2025-05-06T12:31:00Z">
        <w:r>
          <w:rPr>
            <w:sz w:val="22"/>
            <w:szCs w:val="22"/>
          </w:rPr>
          <w:t>n</w:t>
        </w:r>
      </w:ins>
      <w:r w:rsidR="005773C2">
        <w:rPr>
          <w:sz w:val="22"/>
          <w:szCs w:val="22"/>
        </w:rPr>
        <w:t xml:space="preserve">et </w:t>
      </w:r>
      <w:r w:rsidR="00597B76">
        <w:rPr>
          <w:sz w:val="22"/>
          <w:szCs w:val="22"/>
        </w:rPr>
        <w:t>negative (disallowed) IMR</w:t>
      </w:r>
      <w:r w:rsidR="007B444E">
        <w:rPr>
          <w:sz w:val="22"/>
          <w:szCs w:val="22"/>
        </w:rPr>
        <w:t xml:space="preserve"> in aggregate and allocated between the general account, insulated separate account and non-insulated account</w:t>
      </w:r>
      <w:r w:rsidR="00597B76">
        <w:rPr>
          <w:sz w:val="22"/>
          <w:szCs w:val="22"/>
        </w:rPr>
        <w:t xml:space="preserve">, </w:t>
      </w:r>
    </w:p>
    <w:p w14:paraId="64D24387" w14:textId="77777777" w:rsidR="004E1CC3" w:rsidRDefault="004E1CC3" w:rsidP="00863CAD">
      <w:pPr>
        <w:pStyle w:val="ListNumber"/>
        <w:numPr>
          <w:ilvl w:val="0"/>
          <w:numId w:val="0"/>
        </w:numPr>
        <w:ind w:left="2160" w:hanging="720"/>
        <w:jc w:val="both"/>
        <w:rPr>
          <w:sz w:val="22"/>
          <w:szCs w:val="22"/>
        </w:rPr>
      </w:pPr>
    </w:p>
    <w:p w14:paraId="0060C856" w14:textId="23C6AECB" w:rsidR="004E1CC3" w:rsidRDefault="004E1CC3" w:rsidP="008D1A65">
      <w:pPr>
        <w:pStyle w:val="ListNumber"/>
        <w:numPr>
          <w:ilvl w:val="1"/>
          <w:numId w:val="7"/>
        </w:numPr>
        <w:ind w:left="2160" w:hanging="720"/>
        <w:jc w:val="both"/>
        <w:rPr>
          <w:sz w:val="22"/>
          <w:szCs w:val="22"/>
        </w:rPr>
      </w:pPr>
      <w:r>
        <w:rPr>
          <w:sz w:val="22"/>
          <w:szCs w:val="22"/>
        </w:rPr>
        <w:t>A</w:t>
      </w:r>
      <w:r w:rsidR="00597B76">
        <w:rPr>
          <w:sz w:val="22"/>
          <w:szCs w:val="22"/>
        </w:rPr>
        <w:t>mounts of negative IMR admitted</w:t>
      </w:r>
      <w:r w:rsidR="002E5B2C">
        <w:rPr>
          <w:sz w:val="22"/>
          <w:szCs w:val="22"/>
        </w:rPr>
        <w:t xml:space="preserve"> </w:t>
      </w:r>
      <w:r w:rsidR="00C33BEF">
        <w:rPr>
          <w:sz w:val="22"/>
          <w:szCs w:val="22"/>
        </w:rPr>
        <w:t xml:space="preserve">in the general account and reported as an asset in the separate account insulated and non-insulated blank, </w:t>
      </w:r>
    </w:p>
    <w:p w14:paraId="483FCE7D" w14:textId="77777777" w:rsidR="00E22B43" w:rsidRDefault="00E22B43" w:rsidP="00863CAD">
      <w:pPr>
        <w:pStyle w:val="ListParagraph"/>
        <w:ind w:left="2160" w:hanging="720"/>
      </w:pPr>
    </w:p>
    <w:p w14:paraId="76095E68" w14:textId="690AB6E0" w:rsidR="00E22B43" w:rsidRDefault="004E1CC3" w:rsidP="008D1A65">
      <w:pPr>
        <w:pStyle w:val="ListNumber"/>
        <w:numPr>
          <w:ilvl w:val="1"/>
          <w:numId w:val="7"/>
        </w:numPr>
        <w:ind w:left="2160" w:hanging="720"/>
        <w:jc w:val="both"/>
        <w:rPr>
          <w:sz w:val="22"/>
          <w:szCs w:val="22"/>
        </w:rPr>
      </w:pPr>
      <w:r>
        <w:rPr>
          <w:sz w:val="22"/>
          <w:szCs w:val="22"/>
        </w:rPr>
        <w:t>T</w:t>
      </w:r>
      <w:r w:rsidR="006263C7">
        <w:rPr>
          <w:sz w:val="22"/>
          <w:szCs w:val="22"/>
        </w:rPr>
        <w:t>he calculated</w:t>
      </w:r>
      <w:r w:rsidR="00C33BEF">
        <w:rPr>
          <w:sz w:val="22"/>
          <w:szCs w:val="22"/>
        </w:rPr>
        <w:t xml:space="preserve"> </w:t>
      </w:r>
      <w:r w:rsidR="00535AFF">
        <w:rPr>
          <w:sz w:val="22"/>
          <w:szCs w:val="22"/>
        </w:rPr>
        <w:t xml:space="preserve">adjusted capital and surplus </w:t>
      </w:r>
      <w:r w:rsidR="00342853">
        <w:rPr>
          <w:sz w:val="22"/>
          <w:szCs w:val="22"/>
        </w:rPr>
        <w:t>per paragraph 9</w:t>
      </w:r>
      <w:r w:rsidR="00D70947">
        <w:rPr>
          <w:sz w:val="22"/>
          <w:szCs w:val="22"/>
        </w:rPr>
        <w:t>.</w:t>
      </w:r>
      <w:r w:rsidR="00342853">
        <w:rPr>
          <w:sz w:val="22"/>
          <w:szCs w:val="22"/>
        </w:rPr>
        <w:t>a</w:t>
      </w:r>
      <w:r w:rsidR="00D70947">
        <w:rPr>
          <w:sz w:val="22"/>
          <w:szCs w:val="22"/>
        </w:rPr>
        <w:t>.</w:t>
      </w:r>
      <w:r w:rsidR="00882B41">
        <w:rPr>
          <w:sz w:val="22"/>
          <w:szCs w:val="22"/>
        </w:rPr>
        <w:t>, and</w:t>
      </w:r>
    </w:p>
    <w:p w14:paraId="439C3E17" w14:textId="77777777" w:rsidR="00E22B43" w:rsidRDefault="00E22B43" w:rsidP="00863CAD">
      <w:pPr>
        <w:pStyle w:val="ListNumber"/>
        <w:numPr>
          <w:ilvl w:val="0"/>
          <w:numId w:val="0"/>
        </w:numPr>
        <w:ind w:left="2160" w:hanging="720"/>
        <w:jc w:val="both"/>
        <w:rPr>
          <w:sz w:val="22"/>
          <w:szCs w:val="22"/>
        </w:rPr>
      </w:pPr>
    </w:p>
    <w:p w14:paraId="036017DB" w14:textId="5557674F" w:rsidR="00706DAF" w:rsidRDefault="00E22B43" w:rsidP="008D1A65">
      <w:pPr>
        <w:pStyle w:val="ListNumber"/>
        <w:numPr>
          <w:ilvl w:val="1"/>
          <w:numId w:val="7"/>
        </w:numPr>
        <w:ind w:left="2160" w:hanging="720"/>
        <w:jc w:val="both"/>
        <w:rPr>
          <w:sz w:val="22"/>
          <w:szCs w:val="22"/>
        </w:rPr>
      </w:pPr>
      <w:r>
        <w:rPr>
          <w:sz w:val="22"/>
          <w:szCs w:val="22"/>
        </w:rPr>
        <w:t>P</w:t>
      </w:r>
      <w:r w:rsidR="002E5B2C">
        <w:rPr>
          <w:sz w:val="22"/>
          <w:szCs w:val="22"/>
        </w:rPr>
        <w:t xml:space="preserve">ercentage of </w:t>
      </w:r>
      <w:r w:rsidR="00D47079">
        <w:rPr>
          <w:sz w:val="22"/>
          <w:szCs w:val="22"/>
        </w:rPr>
        <w:t xml:space="preserve">adjusted </w:t>
      </w:r>
      <w:r w:rsidR="005E0A15">
        <w:rPr>
          <w:sz w:val="22"/>
          <w:szCs w:val="22"/>
        </w:rPr>
        <w:t xml:space="preserve">capital and </w:t>
      </w:r>
      <w:r w:rsidR="002E5B2C">
        <w:rPr>
          <w:sz w:val="22"/>
          <w:szCs w:val="22"/>
        </w:rPr>
        <w:t xml:space="preserve">surplus for which the admitted </w:t>
      </w:r>
      <w:r w:rsidR="000E01EC">
        <w:rPr>
          <w:sz w:val="22"/>
          <w:szCs w:val="22"/>
        </w:rPr>
        <w:t xml:space="preserve">net </w:t>
      </w:r>
      <w:r w:rsidR="002E5B2C">
        <w:rPr>
          <w:sz w:val="22"/>
          <w:szCs w:val="22"/>
        </w:rPr>
        <w:t xml:space="preserve">negative </w:t>
      </w:r>
      <w:r w:rsidR="000E01EC">
        <w:rPr>
          <w:sz w:val="22"/>
          <w:szCs w:val="22"/>
        </w:rPr>
        <w:t xml:space="preserve">(disallowed) </w:t>
      </w:r>
      <w:r w:rsidR="002E5B2C">
        <w:rPr>
          <w:sz w:val="22"/>
          <w:szCs w:val="22"/>
        </w:rPr>
        <w:t>IMR represents</w:t>
      </w:r>
      <w:r w:rsidR="001002D4">
        <w:rPr>
          <w:sz w:val="22"/>
          <w:szCs w:val="22"/>
        </w:rPr>
        <w:t xml:space="preserve"> (including </w:t>
      </w:r>
      <w:r w:rsidR="00D43A2C">
        <w:rPr>
          <w:sz w:val="22"/>
          <w:szCs w:val="22"/>
        </w:rPr>
        <w:t>what is</w:t>
      </w:r>
      <w:r w:rsidR="001002D4">
        <w:rPr>
          <w:sz w:val="22"/>
          <w:szCs w:val="22"/>
        </w:rPr>
        <w:t xml:space="preserve"> </w:t>
      </w:r>
      <w:r w:rsidR="00D43A2C">
        <w:rPr>
          <w:sz w:val="22"/>
          <w:szCs w:val="22"/>
        </w:rPr>
        <w:t>admitted in the general account and what is recognized as a</w:t>
      </w:r>
      <w:r w:rsidR="00464FCB">
        <w:rPr>
          <w:sz w:val="22"/>
          <w:szCs w:val="22"/>
        </w:rPr>
        <w:t xml:space="preserve">n </w:t>
      </w:r>
      <w:r w:rsidR="00D43A2C">
        <w:rPr>
          <w:sz w:val="22"/>
          <w:szCs w:val="22"/>
        </w:rPr>
        <w:t>asset</w:t>
      </w:r>
      <w:r w:rsidR="00464FCB">
        <w:rPr>
          <w:sz w:val="22"/>
          <w:szCs w:val="22"/>
        </w:rPr>
        <w:t xml:space="preserve"> in the separate account)</w:t>
      </w:r>
      <w:r w:rsidR="002E5B2C">
        <w:rPr>
          <w:sz w:val="22"/>
          <w:szCs w:val="22"/>
        </w:rPr>
        <w:t xml:space="preserve">. </w:t>
      </w:r>
    </w:p>
    <w:p w14:paraId="6CB6D241" w14:textId="77777777" w:rsidR="008514AC" w:rsidRDefault="008514AC" w:rsidP="00D16CEF">
      <w:pPr>
        <w:pStyle w:val="ListParagraph"/>
      </w:pPr>
    </w:p>
    <w:p w14:paraId="68B7C2BE" w14:textId="2121919A" w:rsidR="008514AC" w:rsidRDefault="0099773E" w:rsidP="008D1A65">
      <w:pPr>
        <w:pStyle w:val="ListNumber"/>
        <w:numPr>
          <w:ilvl w:val="0"/>
          <w:numId w:val="7"/>
        </w:numPr>
        <w:ind w:left="1440" w:hanging="720"/>
        <w:jc w:val="both"/>
        <w:rPr>
          <w:sz w:val="22"/>
          <w:szCs w:val="22"/>
        </w:rPr>
      </w:pPr>
      <w:r>
        <w:rPr>
          <w:sz w:val="22"/>
          <w:szCs w:val="22"/>
        </w:rPr>
        <w:t xml:space="preserve">Reporting entities </w:t>
      </w:r>
      <w:r w:rsidR="00F65A9C">
        <w:rPr>
          <w:sz w:val="22"/>
          <w:szCs w:val="22"/>
        </w:rPr>
        <w:t xml:space="preserve">shall include a note disclosure that attests to the following statements: </w:t>
      </w:r>
    </w:p>
    <w:p w14:paraId="59596C1F" w14:textId="77777777" w:rsidR="002D0E89" w:rsidRPr="00F7017D" w:rsidRDefault="002D0E89" w:rsidP="00D16CEF">
      <w:pPr>
        <w:pStyle w:val="ListParagraph"/>
      </w:pPr>
    </w:p>
    <w:p w14:paraId="52A5ED0F" w14:textId="67964413" w:rsidR="002D0E89" w:rsidRPr="00D16CEF" w:rsidRDefault="002D0E89" w:rsidP="008D1A65">
      <w:pPr>
        <w:pStyle w:val="xmsolistparagraph"/>
        <w:numPr>
          <w:ilvl w:val="1"/>
          <w:numId w:val="7"/>
        </w:numPr>
        <w:ind w:left="2160" w:hanging="720"/>
        <w:jc w:val="both"/>
        <w:rPr>
          <w:rFonts w:eastAsia="Times New Roman"/>
          <w:sz w:val="22"/>
          <w:szCs w:val="22"/>
        </w:rPr>
      </w:pPr>
      <w:r w:rsidRPr="00D16CEF">
        <w:rPr>
          <w:rFonts w:eastAsia="Times New Roman"/>
          <w:sz w:val="22"/>
          <w:szCs w:val="22"/>
        </w:rPr>
        <w:t xml:space="preserve">Fixed income investments generating IMR losses comply with the </w:t>
      </w:r>
      <w:r w:rsidR="00481F4E">
        <w:rPr>
          <w:rFonts w:eastAsia="Times New Roman"/>
          <w:sz w:val="22"/>
          <w:szCs w:val="22"/>
        </w:rPr>
        <w:t xml:space="preserve">reporting entity’s </w:t>
      </w:r>
      <w:r w:rsidRPr="00D16CEF">
        <w:rPr>
          <w:rFonts w:eastAsia="Times New Roman"/>
          <w:sz w:val="22"/>
          <w:szCs w:val="22"/>
        </w:rPr>
        <w:t>documented investment or liability management policies,</w:t>
      </w:r>
    </w:p>
    <w:p w14:paraId="38A02124" w14:textId="77777777" w:rsidR="002D0E89" w:rsidRPr="00D16CEF" w:rsidRDefault="002D0E89" w:rsidP="00863CAD">
      <w:pPr>
        <w:pStyle w:val="xmsolistparagraph"/>
        <w:ind w:left="2160" w:hanging="720"/>
        <w:jc w:val="both"/>
        <w:rPr>
          <w:rFonts w:eastAsia="Times New Roman"/>
          <w:sz w:val="22"/>
          <w:szCs w:val="22"/>
        </w:rPr>
      </w:pPr>
    </w:p>
    <w:p w14:paraId="428435A9" w14:textId="012AD7A5" w:rsidR="002D0E89" w:rsidRPr="00D16CEF" w:rsidRDefault="002D0E89" w:rsidP="008D1A65">
      <w:pPr>
        <w:pStyle w:val="xmsolistparagraph"/>
        <w:numPr>
          <w:ilvl w:val="1"/>
          <w:numId w:val="7"/>
        </w:numPr>
        <w:ind w:left="2160" w:hanging="720"/>
        <w:jc w:val="both"/>
        <w:rPr>
          <w:rFonts w:eastAsia="Times New Roman"/>
          <w:sz w:val="22"/>
          <w:szCs w:val="22"/>
        </w:rPr>
      </w:pPr>
      <w:r w:rsidRPr="00D16CEF">
        <w:rPr>
          <w:rFonts w:eastAsia="Times New Roman"/>
          <w:sz w:val="22"/>
          <w:szCs w:val="22"/>
        </w:rPr>
        <w:t xml:space="preserve">IMR losses for fixed income related derivatives are all in accordance with prudent and documented risk management procedures, in accordance with a </w:t>
      </w:r>
      <w:r w:rsidR="00481F4E">
        <w:rPr>
          <w:rFonts w:eastAsia="Times New Roman"/>
          <w:sz w:val="22"/>
          <w:szCs w:val="22"/>
        </w:rPr>
        <w:t xml:space="preserve">reporting entity’s </w:t>
      </w:r>
      <w:r w:rsidRPr="00D16CEF">
        <w:rPr>
          <w:rFonts w:eastAsia="Times New Roman"/>
          <w:sz w:val="22"/>
          <w:szCs w:val="22"/>
        </w:rPr>
        <w:t>derivative use plans</w:t>
      </w:r>
      <w:r w:rsidR="00543E34">
        <w:rPr>
          <w:rFonts w:eastAsia="Times New Roman"/>
          <w:sz w:val="22"/>
          <w:szCs w:val="22"/>
        </w:rPr>
        <w:t xml:space="preserve"> </w:t>
      </w:r>
      <w:r w:rsidRPr="00D16CEF">
        <w:rPr>
          <w:rFonts w:eastAsia="Times New Roman"/>
          <w:sz w:val="22"/>
          <w:szCs w:val="22"/>
        </w:rPr>
        <w:t>and</w:t>
      </w:r>
      <w:r w:rsidR="00255BCC" w:rsidRPr="00D16CEF">
        <w:rPr>
          <w:rFonts w:eastAsia="Times New Roman"/>
          <w:sz w:val="22"/>
          <w:szCs w:val="22"/>
        </w:rPr>
        <w:t xml:space="preserve"> reflect symmetry with historical treatment in which unrealized derivative gains were reversed to IMR and amortized</w:t>
      </w:r>
      <w:r w:rsidR="00417571" w:rsidRPr="00D16CEF">
        <w:rPr>
          <w:rFonts w:eastAsia="Times New Roman"/>
          <w:sz w:val="22"/>
          <w:szCs w:val="22"/>
        </w:rPr>
        <w:t xml:space="preserve"> in lieu of being recognized as realized gains upon derivative termination. </w:t>
      </w:r>
    </w:p>
    <w:p w14:paraId="3CF2106F" w14:textId="77777777" w:rsidR="00417571" w:rsidRPr="00D16CEF" w:rsidRDefault="00417571" w:rsidP="00863CAD">
      <w:pPr>
        <w:pStyle w:val="ListParagraph"/>
        <w:ind w:left="2160" w:hanging="720"/>
        <w:rPr>
          <w:rFonts w:ascii="Times New Roman" w:eastAsia="Times New Roman" w:hAnsi="Times New Roman"/>
        </w:rPr>
      </w:pPr>
    </w:p>
    <w:p w14:paraId="650B6CBC" w14:textId="77972017" w:rsidR="002D0E89" w:rsidRPr="00D16CEF" w:rsidRDefault="002D0E89" w:rsidP="008D1A65">
      <w:pPr>
        <w:pStyle w:val="xmsolistparagraph"/>
        <w:numPr>
          <w:ilvl w:val="1"/>
          <w:numId w:val="7"/>
        </w:numPr>
        <w:ind w:left="2160" w:hanging="720"/>
        <w:jc w:val="both"/>
        <w:rPr>
          <w:rFonts w:eastAsia="Times New Roman"/>
          <w:sz w:val="22"/>
          <w:szCs w:val="22"/>
        </w:rPr>
      </w:pPr>
      <w:r w:rsidRPr="00D16CEF">
        <w:rPr>
          <w:rFonts w:eastAsia="Times New Roman"/>
          <w:sz w:val="22"/>
          <w:szCs w:val="22"/>
        </w:rPr>
        <w:t xml:space="preserve">Any deviation to </w:t>
      </w:r>
      <w:r w:rsidR="00830664">
        <w:rPr>
          <w:rFonts w:eastAsia="Times New Roman"/>
          <w:sz w:val="22"/>
          <w:szCs w:val="22"/>
        </w:rPr>
        <w:t>13.c.</w:t>
      </w:r>
      <w:r w:rsidR="000A7BB3">
        <w:rPr>
          <w:rFonts w:eastAsia="Times New Roman"/>
          <w:sz w:val="22"/>
          <w:szCs w:val="22"/>
        </w:rPr>
        <w:t>i</w:t>
      </w:r>
      <w:r w:rsidRPr="00D16CEF">
        <w:rPr>
          <w:rFonts w:eastAsia="Times New Roman"/>
          <w:sz w:val="22"/>
          <w:szCs w:val="22"/>
        </w:rPr>
        <w:t xml:space="preserve"> was either because of a temporary and transitory timing issue or related to a specific event, such as a reinsurance transaction, that mechanically made the </w:t>
      </w:r>
      <w:r w:rsidR="00444C88">
        <w:rPr>
          <w:rFonts w:eastAsia="Times New Roman"/>
          <w:sz w:val="22"/>
          <w:szCs w:val="22"/>
        </w:rPr>
        <w:t>cause of IMR losses</w:t>
      </w:r>
      <w:r w:rsidRPr="00D16CEF">
        <w:rPr>
          <w:rFonts w:eastAsia="Times New Roman"/>
          <w:sz w:val="22"/>
          <w:szCs w:val="22"/>
        </w:rPr>
        <w:t xml:space="preserve"> not reflective of reinvestment activities. </w:t>
      </w:r>
    </w:p>
    <w:p w14:paraId="047CB387" w14:textId="77777777" w:rsidR="00543E34" w:rsidRPr="00D16CEF" w:rsidRDefault="00543E34" w:rsidP="00863CAD">
      <w:pPr>
        <w:pStyle w:val="ListParagraph"/>
        <w:ind w:left="2160" w:hanging="720"/>
        <w:rPr>
          <w:rFonts w:ascii="Times New Roman" w:eastAsia="Times New Roman" w:hAnsi="Times New Roman"/>
        </w:rPr>
      </w:pPr>
    </w:p>
    <w:p w14:paraId="0257480F" w14:textId="2CEC27CD" w:rsidR="002D0E89" w:rsidRPr="00D16CEF" w:rsidRDefault="002D0E89" w:rsidP="008D1A65">
      <w:pPr>
        <w:pStyle w:val="xmsolistparagraph"/>
        <w:numPr>
          <w:ilvl w:val="1"/>
          <w:numId w:val="7"/>
        </w:numPr>
        <w:ind w:left="2160" w:hanging="720"/>
        <w:jc w:val="both"/>
        <w:rPr>
          <w:rFonts w:eastAsia="Times New Roman"/>
          <w:sz w:val="22"/>
          <w:szCs w:val="22"/>
        </w:rPr>
      </w:pPr>
      <w:r w:rsidRPr="00D16CEF">
        <w:rPr>
          <w:rFonts w:eastAsia="Times New Roman"/>
          <w:sz w:val="22"/>
          <w:szCs w:val="22"/>
        </w:rPr>
        <w:t xml:space="preserve">Asset sales </w:t>
      </w:r>
      <w:r w:rsidR="007B4D1C">
        <w:rPr>
          <w:rFonts w:eastAsia="Times New Roman"/>
          <w:sz w:val="22"/>
          <w:szCs w:val="22"/>
        </w:rPr>
        <w:t xml:space="preserve">that were generating admitted negative IMR </w:t>
      </w:r>
      <w:r w:rsidRPr="00D16CEF">
        <w:rPr>
          <w:rFonts w:eastAsia="Times New Roman"/>
          <w:sz w:val="22"/>
          <w:szCs w:val="22"/>
        </w:rPr>
        <w:t xml:space="preserve">were not compelled by liquidity pressures (e.g., to fund significant cash outflows including, but not limited to excess withdrawals and collateral calls). </w:t>
      </w:r>
    </w:p>
    <w:p w14:paraId="603544EA" w14:textId="43996EC5" w:rsidR="003C59C7" w:rsidRPr="004A3C55" w:rsidRDefault="003C59C7" w:rsidP="0045369C">
      <w:pPr>
        <w:pStyle w:val="Heading1"/>
        <w:spacing w:before="120"/>
        <w:jc w:val="both"/>
        <w:rPr>
          <w:rFonts w:ascii="Times New Roman" w:hAnsi="Times New Roman" w:cs="Times New Roman"/>
          <w:bCs w:val="0"/>
          <w:color w:val="auto"/>
          <w:sz w:val="22"/>
          <w:szCs w:val="22"/>
        </w:rPr>
      </w:pPr>
      <w:r w:rsidRPr="004A3C55">
        <w:rPr>
          <w:rFonts w:ascii="Times New Roman" w:hAnsi="Times New Roman" w:cs="Times New Roman"/>
          <w:bCs w:val="0"/>
          <w:color w:val="auto"/>
          <w:sz w:val="22"/>
          <w:szCs w:val="22"/>
        </w:rPr>
        <w:t xml:space="preserve">INT </w:t>
      </w:r>
      <w:r w:rsidR="00CD29D7" w:rsidRPr="004A3C55">
        <w:rPr>
          <w:rFonts w:ascii="Times New Roman" w:hAnsi="Times New Roman" w:cs="Times New Roman"/>
          <w:bCs w:val="0"/>
          <w:color w:val="auto"/>
          <w:sz w:val="22"/>
          <w:szCs w:val="22"/>
        </w:rPr>
        <w:t>2</w:t>
      </w:r>
      <w:r w:rsidR="00911653">
        <w:rPr>
          <w:rFonts w:ascii="Times New Roman" w:hAnsi="Times New Roman" w:cs="Times New Roman"/>
          <w:bCs w:val="0"/>
          <w:color w:val="auto"/>
          <w:sz w:val="22"/>
          <w:szCs w:val="22"/>
        </w:rPr>
        <w:t>3-01</w:t>
      </w:r>
      <w:r w:rsidRPr="004A3C55">
        <w:rPr>
          <w:rFonts w:ascii="Times New Roman" w:hAnsi="Times New Roman" w:cs="Times New Roman"/>
          <w:bCs w:val="0"/>
          <w:color w:val="auto"/>
          <w:sz w:val="22"/>
          <w:szCs w:val="22"/>
        </w:rPr>
        <w:t xml:space="preserve"> Status</w:t>
      </w:r>
      <w:r w:rsidR="00286252" w:rsidRPr="004A3C55">
        <w:rPr>
          <w:rFonts w:ascii="Times New Roman" w:hAnsi="Times New Roman" w:cs="Times New Roman"/>
          <w:bCs w:val="0"/>
          <w:color w:val="auto"/>
          <w:sz w:val="22"/>
          <w:szCs w:val="22"/>
        </w:rPr>
        <w:t xml:space="preserve"> </w:t>
      </w:r>
    </w:p>
    <w:p w14:paraId="76A1BE9D" w14:textId="77777777" w:rsidR="009F5975" w:rsidRPr="004A3C55" w:rsidRDefault="009F5975" w:rsidP="0045369C">
      <w:pPr>
        <w:rPr>
          <w:bCs/>
          <w:sz w:val="22"/>
          <w:szCs w:val="22"/>
        </w:rPr>
      </w:pPr>
    </w:p>
    <w:p w14:paraId="1DB08386" w14:textId="2F7E25C1" w:rsidR="002422ED" w:rsidRDefault="003C59C7" w:rsidP="008D1A65">
      <w:pPr>
        <w:pStyle w:val="ListNumber"/>
        <w:numPr>
          <w:ilvl w:val="0"/>
          <w:numId w:val="9"/>
        </w:numPr>
        <w:ind w:left="0" w:firstLine="0"/>
        <w:jc w:val="both"/>
        <w:rPr>
          <w:sz w:val="22"/>
          <w:szCs w:val="22"/>
        </w:rPr>
      </w:pPr>
      <w:r w:rsidRPr="00F540D9">
        <w:rPr>
          <w:rFonts w:eastAsia="Calibri"/>
          <w:sz w:val="22"/>
          <w:szCs w:val="22"/>
        </w:rPr>
        <w:t>The</w:t>
      </w:r>
      <w:r w:rsidR="0084599E" w:rsidRPr="00F540D9">
        <w:rPr>
          <w:sz w:val="22"/>
          <w:szCs w:val="22"/>
        </w:rPr>
        <w:t xml:space="preserve"> </w:t>
      </w:r>
      <w:r w:rsidRPr="00F540D9">
        <w:rPr>
          <w:sz w:val="22"/>
          <w:szCs w:val="22"/>
        </w:rPr>
        <w:t>consensus</w:t>
      </w:r>
      <w:r w:rsidR="003402A6" w:rsidRPr="00F540D9">
        <w:rPr>
          <w:sz w:val="22"/>
          <w:szCs w:val="22"/>
        </w:rPr>
        <w:t>es</w:t>
      </w:r>
      <w:r w:rsidRPr="00F540D9">
        <w:rPr>
          <w:sz w:val="22"/>
          <w:szCs w:val="22"/>
        </w:rPr>
        <w:t xml:space="preserve"> </w:t>
      </w:r>
      <w:r w:rsidR="00D54665" w:rsidRPr="00F540D9">
        <w:rPr>
          <w:sz w:val="22"/>
          <w:szCs w:val="22"/>
        </w:rPr>
        <w:t xml:space="preserve">in this interpretation were </w:t>
      </w:r>
      <w:r w:rsidR="00E36D4F" w:rsidRPr="00F540D9">
        <w:rPr>
          <w:sz w:val="22"/>
          <w:szCs w:val="22"/>
        </w:rPr>
        <w:t xml:space="preserve">adopted </w:t>
      </w:r>
      <w:r w:rsidR="00B70092" w:rsidRPr="00F540D9">
        <w:rPr>
          <w:sz w:val="22"/>
          <w:szCs w:val="22"/>
        </w:rPr>
        <w:t xml:space="preserve">on </w:t>
      </w:r>
      <w:r w:rsidR="0076577F" w:rsidRPr="00F540D9">
        <w:rPr>
          <w:sz w:val="22"/>
          <w:szCs w:val="22"/>
        </w:rPr>
        <w:t xml:space="preserve">August </w:t>
      </w:r>
      <w:r w:rsidR="00AA5029" w:rsidRPr="00F540D9">
        <w:rPr>
          <w:sz w:val="22"/>
          <w:szCs w:val="22"/>
        </w:rPr>
        <w:t>13, 2023</w:t>
      </w:r>
      <w:r w:rsidR="00B70092" w:rsidRPr="00F540D9">
        <w:rPr>
          <w:sz w:val="22"/>
          <w:szCs w:val="22"/>
        </w:rPr>
        <w:t xml:space="preserve">, </w:t>
      </w:r>
      <w:r w:rsidR="009B5497" w:rsidRPr="00F540D9">
        <w:rPr>
          <w:sz w:val="22"/>
          <w:szCs w:val="22"/>
        </w:rPr>
        <w:t>to</w:t>
      </w:r>
      <w:r w:rsidR="00E36D4F" w:rsidRPr="00F540D9">
        <w:rPr>
          <w:sz w:val="22"/>
          <w:szCs w:val="22"/>
        </w:rPr>
        <w:t xml:space="preserve"> provide</w:t>
      </w:r>
      <w:r w:rsidR="00E36D4F" w:rsidRPr="004A3C55">
        <w:rPr>
          <w:sz w:val="22"/>
          <w:szCs w:val="22"/>
        </w:rPr>
        <w:t xml:space="preserve"> </w:t>
      </w:r>
      <w:r w:rsidR="00D44500">
        <w:rPr>
          <w:sz w:val="22"/>
          <w:szCs w:val="22"/>
        </w:rPr>
        <w:t xml:space="preserve">limited-time exception guidance </w:t>
      </w:r>
      <w:r w:rsidR="00B77F31">
        <w:rPr>
          <w:sz w:val="22"/>
          <w:szCs w:val="22"/>
        </w:rPr>
        <w:t xml:space="preserve">to SSAP No. 7 and the </w:t>
      </w:r>
      <w:r w:rsidR="004703C4">
        <w:rPr>
          <w:sz w:val="22"/>
          <w:szCs w:val="22"/>
        </w:rPr>
        <w:t>a</w:t>
      </w:r>
      <w:r w:rsidR="00B77F31">
        <w:rPr>
          <w:sz w:val="22"/>
          <w:szCs w:val="22"/>
        </w:rPr>
        <w:t xml:space="preserve">nnual </w:t>
      </w:r>
      <w:r w:rsidR="004703C4">
        <w:rPr>
          <w:sz w:val="22"/>
          <w:szCs w:val="22"/>
        </w:rPr>
        <w:t>s</w:t>
      </w:r>
      <w:r w:rsidR="00B77F31">
        <w:rPr>
          <w:sz w:val="22"/>
          <w:szCs w:val="22"/>
        </w:rPr>
        <w:t xml:space="preserve">tatement </w:t>
      </w:r>
      <w:r w:rsidR="004703C4">
        <w:rPr>
          <w:sz w:val="22"/>
          <w:szCs w:val="22"/>
        </w:rPr>
        <w:t>i</w:t>
      </w:r>
      <w:r w:rsidR="00B77F31">
        <w:rPr>
          <w:sz w:val="22"/>
          <w:szCs w:val="22"/>
        </w:rPr>
        <w:t xml:space="preserve">nstruction for the reporting of </w:t>
      </w:r>
      <w:r w:rsidR="00B36E16">
        <w:rPr>
          <w:sz w:val="22"/>
          <w:szCs w:val="22"/>
        </w:rPr>
        <w:t xml:space="preserve">net </w:t>
      </w:r>
      <w:r w:rsidR="00B77F31">
        <w:rPr>
          <w:sz w:val="22"/>
          <w:szCs w:val="22"/>
        </w:rPr>
        <w:t>negative (</w:t>
      </w:r>
      <w:r w:rsidR="005578EE">
        <w:rPr>
          <w:sz w:val="22"/>
          <w:szCs w:val="22"/>
        </w:rPr>
        <w:t>disallowed</w:t>
      </w:r>
      <w:r w:rsidR="00B77F31">
        <w:rPr>
          <w:sz w:val="22"/>
          <w:szCs w:val="22"/>
        </w:rPr>
        <w:t xml:space="preserve">) </w:t>
      </w:r>
      <w:r w:rsidR="005578EE">
        <w:rPr>
          <w:sz w:val="22"/>
          <w:szCs w:val="22"/>
        </w:rPr>
        <w:t xml:space="preserve">IMR. </w:t>
      </w:r>
      <w:r w:rsidR="00956C98">
        <w:rPr>
          <w:sz w:val="22"/>
          <w:szCs w:val="22"/>
        </w:rPr>
        <w:t xml:space="preserve">The </w:t>
      </w:r>
      <w:ins w:id="62" w:author="Gann, Julie" w:date="2025-05-06T07:44:00Z" w16du:dateUtc="2025-05-06T12:44:00Z">
        <w:r w:rsidR="00FA3821">
          <w:rPr>
            <w:sz w:val="22"/>
            <w:szCs w:val="22"/>
          </w:rPr>
          <w:t xml:space="preserve">original </w:t>
        </w:r>
      </w:ins>
      <w:r w:rsidR="00956C98">
        <w:rPr>
          <w:sz w:val="22"/>
          <w:szCs w:val="22"/>
        </w:rPr>
        <w:t xml:space="preserve">provisions within this interpretation </w:t>
      </w:r>
      <w:del w:id="63" w:author="Gann, Julie" w:date="2025-05-06T07:44:00Z" w16du:dateUtc="2025-05-06T12:44:00Z">
        <w:r w:rsidR="00956C98" w:rsidDel="00FA3821">
          <w:rPr>
            <w:sz w:val="22"/>
            <w:szCs w:val="22"/>
          </w:rPr>
          <w:delText xml:space="preserve">are </w:delText>
        </w:r>
      </w:del>
      <w:ins w:id="64" w:author="Gann, Julie" w:date="2025-05-06T07:44:00Z" w16du:dateUtc="2025-05-06T12:44:00Z">
        <w:r w:rsidR="00FA3821">
          <w:rPr>
            <w:sz w:val="22"/>
            <w:szCs w:val="22"/>
          </w:rPr>
          <w:t xml:space="preserve">were </w:t>
        </w:r>
      </w:ins>
      <w:r w:rsidR="00956C98">
        <w:rPr>
          <w:sz w:val="22"/>
          <w:szCs w:val="22"/>
        </w:rPr>
        <w:t xml:space="preserve">permitted </w:t>
      </w:r>
      <w:r w:rsidR="00E13949">
        <w:rPr>
          <w:sz w:val="22"/>
          <w:szCs w:val="22"/>
        </w:rPr>
        <w:t xml:space="preserve">as a short-term solution </w:t>
      </w:r>
      <w:r w:rsidR="00956C98">
        <w:rPr>
          <w:sz w:val="22"/>
          <w:szCs w:val="22"/>
        </w:rPr>
        <w:t xml:space="preserve">until </w:t>
      </w:r>
      <w:r w:rsidR="00783F8C">
        <w:rPr>
          <w:sz w:val="22"/>
          <w:szCs w:val="22"/>
        </w:rPr>
        <w:t>Dec</w:t>
      </w:r>
      <w:r w:rsidR="00725AF1">
        <w:rPr>
          <w:sz w:val="22"/>
          <w:szCs w:val="22"/>
        </w:rPr>
        <w:t xml:space="preserve">ember 31, </w:t>
      </w:r>
      <w:r w:rsidR="00DB3E94">
        <w:rPr>
          <w:sz w:val="22"/>
          <w:szCs w:val="22"/>
        </w:rPr>
        <w:t>2025,</w:t>
      </w:r>
      <w:r w:rsidR="00783F8C">
        <w:rPr>
          <w:sz w:val="22"/>
          <w:szCs w:val="22"/>
        </w:rPr>
        <w:t xml:space="preserve"> </w:t>
      </w:r>
      <w:del w:id="65" w:author="Gann, Julie" w:date="2025-05-06T07:44:00Z" w16du:dateUtc="2025-05-06T12:44:00Z">
        <w:r w:rsidR="00F728EE" w:rsidDel="00FA3821">
          <w:rPr>
            <w:sz w:val="22"/>
            <w:szCs w:val="22"/>
          </w:rPr>
          <w:delText>and</w:delText>
        </w:r>
        <w:r w:rsidR="00956C98" w:rsidDel="00FA3821">
          <w:rPr>
            <w:sz w:val="22"/>
            <w:szCs w:val="22"/>
          </w:rPr>
          <w:delText xml:space="preserve"> will be automatically</w:delText>
        </w:r>
      </w:del>
      <w:ins w:id="66" w:author="Gann, Julie" w:date="2025-05-06T07:44:00Z" w16du:dateUtc="2025-05-06T12:44:00Z">
        <w:r w:rsidR="00FA3821">
          <w:rPr>
            <w:sz w:val="22"/>
            <w:szCs w:val="22"/>
          </w:rPr>
          <w:t xml:space="preserve">with </w:t>
        </w:r>
        <w:r w:rsidR="00566F39">
          <w:rPr>
            <w:sz w:val="22"/>
            <w:szCs w:val="22"/>
          </w:rPr>
          <w:t>automatic nullification planned</w:t>
        </w:r>
      </w:ins>
      <w:del w:id="67" w:author="Gann, Julie" w:date="2025-05-06T07:44:00Z" w16du:dateUtc="2025-05-06T12:44:00Z">
        <w:r w:rsidR="00956C98" w:rsidDel="00566F39">
          <w:rPr>
            <w:sz w:val="22"/>
            <w:szCs w:val="22"/>
          </w:rPr>
          <w:delText xml:space="preserve"> nullified</w:delText>
        </w:r>
      </w:del>
      <w:r w:rsidR="00956C98">
        <w:rPr>
          <w:sz w:val="22"/>
          <w:szCs w:val="22"/>
        </w:rPr>
        <w:t xml:space="preserve"> on </w:t>
      </w:r>
      <w:r w:rsidR="00725AF1">
        <w:rPr>
          <w:sz w:val="22"/>
          <w:szCs w:val="22"/>
        </w:rPr>
        <w:t xml:space="preserve">January 1, 2026. </w:t>
      </w:r>
      <w:ins w:id="68" w:author="Gann, Julie" w:date="2025-05-06T07:45:00Z" w16du:dateUtc="2025-05-06T12:45:00Z">
        <w:r w:rsidR="00566F39">
          <w:rPr>
            <w:sz w:val="22"/>
            <w:szCs w:val="22"/>
          </w:rPr>
          <w:t xml:space="preserve">On </w:t>
        </w:r>
        <w:r w:rsidR="00566F39" w:rsidRPr="00AE4D3B">
          <w:rPr>
            <w:sz w:val="22"/>
            <w:szCs w:val="22"/>
            <w:highlight w:val="yellow"/>
            <w:rPrChange w:id="69" w:author="Gann, Julie" w:date="2025-05-06T07:50:00Z" w16du:dateUtc="2025-05-06T12:50:00Z">
              <w:rPr>
                <w:sz w:val="22"/>
                <w:szCs w:val="22"/>
              </w:rPr>
            </w:rPrChange>
          </w:rPr>
          <w:t>_____</w:t>
        </w:r>
        <w:r w:rsidR="00566F39">
          <w:rPr>
            <w:sz w:val="22"/>
            <w:szCs w:val="22"/>
          </w:rPr>
          <w:t xml:space="preserve">, the Statutory Accounting Principles (E) Working Group </w:t>
        </w:r>
        <w:r w:rsidR="00DB50C8">
          <w:rPr>
            <w:sz w:val="22"/>
            <w:szCs w:val="22"/>
          </w:rPr>
          <w:t>extended this interpretation</w:t>
        </w:r>
      </w:ins>
      <w:ins w:id="70" w:author="Gann, Julie" w:date="2025-05-06T07:49:00Z" w16du:dateUtc="2025-05-06T12:49:00Z">
        <w:r w:rsidR="00062B7C">
          <w:rPr>
            <w:sz w:val="22"/>
            <w:szCs w:val="22"/>
          </w:rPr>
          <w:t xml:space="preserve"> </w:t>
        </w:r>
      </w:ins>
      <w:ins w:id="71" w:author="Gann, Julie" w:date="2025-05-06T08:03:00Z" w16du:dateUtc="2025-05-06T13:03:00Z">
        <w:r w:rsidR="00DC41B4">
          <w:rPr>
            <w:sz w:val="22"/>
            <w:szCs w:val="22"/>
          </w:rPr>
          <w:t xml:space="preserve">one year </w:t>
        </w:r>
      </w:ins>
      <w:ins w:id="72" w:author="Gann, Julie" w:date="2025-05-06T07:49:00Z" w16du:dateUtc="2025-05-06T12:49:00Z">
        <w:r w:rsidR="00062B7C">
          <w:rPr>
            <w:sz w:val="22"/>
            <w:szCs w:val="22"/>
          </w:rPr>
          <w:t>until December 31, 2026</w:t>
        </w:r>
      </w:ins>
      <w:ins w:id="73" w:author="Gann, Julie" w:date="2025-05-06T07:50:00Z" w16du:dateUtc="2025-05-06T12:50:00Z">
        <w:r w:rsidR="00062B7C">
          <w:rPr>
            <w:sz w:val="22"/>
            <w:szCs w:val="22"/>
          </w:rPr>
          <w:t>, with modifications</w:t>
        </w:r>
      </w:ins>
      <w:ins w:id="74" w:author="Gann, Julie" w:date="2025-05-06T07:47:00Z" w16du:dateUtc="2025-05-06T12:47:00Z">
        <w:r w:rsidR="005618F9">
          <w:rPr>
            <w:sz w:val="22"/>
            <w:szCs w:val="22"/>
          </w:rPr>
          <w:t xml:space="preserve"> to provide clarity </w:t>
        </w:r>
      </w:ins>
      <w:ins w:id="75" w:author="Gann, Julie" w:date="2025-05-06T07:48:00Z" w16du:dateUtc="2025-05-06T12:48:00Z">
        <w:r w:rsidR="005618F9">
          <w:rPr>
            <w:sz w:val="22"/>
            <w:szCs w:val="22"/>
          </w:rPr>
          <w:t>and establish an additional current-period admittance limit in paragraph 9.</w:t>
        </w:r>
      </w:ins>
      <w:ins w:id="76" w:author="Gann, Julie" w:date="2025-06-05T14:14:00Z" w16du:dateUtc="2025-06-05T19:14:00Z">
        <w:r w:rsidR="00A01189">
          <w:rPr>
            <w:sz w:val="22"/>
            <w:szCs w:val="22"/>
          </w:rPr>
          <w:t>a</w:t>
        </w:r>
      </w:ins>
      <w:ins w:id="77" w:author="Gann, Julie" w:date="2025-05-06T07:50:00Z" w16du:dateUtc="2025-05-06T12:50:00Z">
        <w:r w:rsidR="00062B7C">
          <w:rPr>
            <w:sz w:val="22"/>
            <w:szCs w:val="22"/>
          </w:rPr>
          <w:t xml:space="preserve">. </w:t>
        </w:r>
        <w:r w:rsidR="00AE4D3B">
          <w:rPr>
            <w:sz w:val="22"/>
            <w:szCs w:val="22"/>
          </w:rPr>
          <w:t xml:space="preserve">This interpretation will be automatically nullified </w:t>
        </w:r>
      </w:ins>
      <w:ins w:id="78" w:author="Gann, Julie" w:date="2025-05-06T07:46:00Z" w16du:dateUtc="2025-05-06T12:46:00Z">
        <w:r w:rsidR="00D454B1">
          <w:rPr>
            <w:sz w:val="22"/>
            <w:szCs w:val="22"/>
          </w:rPr>
          <w:t xml:space="preserve">on January 1, 2027. </w:t>
        </w:r>
      </w:ins>
    </w:p>
    <w:p w14:paraId="5B41DDCF" w14:textId="77777777" w:rsidR="002422ED" w:rsidRDefault="002422ED" w:rsidP="00D16CEF">
      <w:pPr>
        <w:pStyle w:val="ListNumber"/>
        <w:numPr>
          <w:ilvl w:val="0"/>
          <w:numId w:val="0"/>
        </w:numPr>
        <w:jc w:val="both"/>
        <w:rPr>
          <w:sz w:val="22"/>
          <w:szCs w:val="22"/>
        </w:rPr>
      </w:pPr>
    </w:p>
    <w:p w14:paraId="361A85AC" w14:textId="1E091FC1" w:rsidR="0044637F" w:rsidRDefault="00E13949" w:rsidP="008D1A65">
      <w:pPr>
        <w:pStyle w:val="ListNumber"/>
        <w:numPr>
          <w:ilvl w:val="0"/>
          <w:numId w:val="9"/>
        </w:numPr>
        <w:ind w:left="0" w:firstLine="0"/>
        <w:jc w:val="both"/>
        <w:rPr>
          <w:sz w:val="22"/>
          <w:szCs w:val="22"/>
        </w:rPr>
      </w:pPr>
      <w:r>
        <w:rPr>
          <w:sz w:val="22"/>
          <w:szCs w:val="22"/>
        </w:rPr>
        <w:t xml:space="preserve">The effective date of this </w:t>
      </w:r>
      <w:r w:rsidR="00675318">
        <w:rPr>
          <w:sz w:val="22"/>
          <w:szCs w:val="22"/>
        </w:rPr>
        <w:t xml:space="preserve">interpretation may be adjusted (nullified earlier or </w:t>
      </w:r>
      <w:r w:rsidR="00DB3E94">
        <w:rPr>
          <w:sz w:val="22"/>
          <w:szCs w:val="22"/>
        </w:rPr>
        <w:t xml:space="preserve">with an </w:t>
      </w:r>
      <w:r w:rsidR="00675318">
        <w:rPr>
          <w:sz w:val="22"/>
          <w:szCs w:val="22"/>
        </w:rPr>
        <w:t>extended</w:t>
      </w:r>
      <w:r w:rsidR="00DB3E94">
        <w:rPr>
          <w:sz w:val="22"/>
          <w:szCs w:val="22"/>
        </w:rPr>
        <w:t xml:space="preserve"> </w:t>
      </w:r>
      <w:r w:rsidR="009821F4">
        <w:rPr>
          <w:sz w:val="22"/>
          <w:szCs w:val="22"/>
        </w:rPr>
        <w:t xml:space="preserve">effective date </w:t>
      </w:r>
      <w:r w:rsidR="00DB3E94">
        <w:rPr>
          <w:sz w:val="22"/>
          <w:szCs w:val="22"/>
        </w:rPr>
        <w:t>timeframe</w:t>
      </w:r>
      <w:r w:rsidR="00675318">
        <w:rPr>
          <w:sz w:val="22"/>
          <w:szCs w:val="22"/>
        </w:rPr>
        <w:t>)</w:t>
      </w:r>
      <w:r w:rsidR="00DB3E94">
        <w:rPr>
          <w:sz w:val="22"/>
          <w:szCs w:val="22"/>
        </w:rPr>
        <w:t xml:space="preserve"> </w:t>
      </w:r>
      <w:r w:rsidR="00E9145B">
        <w:rPr>
          <w:sz w:val="22"/>
          <w:szCs w:val="22"/>
        </w:rPr>
        <w:t xml:space="preserve">in response to Statutory Accounting Principles (E) Working Group actions to establish statutory accounting guidance </w:t>
      </w:r>
      <w:r w:rsidR="002422ED">
        <w:rPr>
          <w:sz w:val="22"/>
          <w:szCs w:val="22"/>
        </w:rPr>
        <w:t xml:space="preserve">specific to net negative (disallowed) IMR. </w:t>
      </w:r>
      <w:r w:rsidR="00675318">
        <w:rPr>
          <w:sz w:val="22"/>
          <w:szCs w:val="22"/>
        </w:rPr>
        <w:t xml:space="preserve"> </w:t>
      </w:r>
    </w:p>
    <w:p w14:paraId="753D9095" w14:textId="77777777" w:rsidR="009A6751" w:rsidRPr="004A3C55" w:rsidRDefault="009A6751" w:rsidP="000823AF">
      <w:pPr>
        <w:pStyle w:val="ListNumber"/>
        <w:numPr>
          <w:ilvl w:val="0"/>
          <w:numId w:val="0"/>
        </w:numPr>
        <w:jc w:val="both"/>
        <w:rPr>
          <w:sz w:val="22"/>
          <w:szCs w:val="22"/>
        </w:rPr>
      </w:pPr>
    </w:p>
    <w:p w14:paraId="17C0B9C6" w14:textId="7211CCB4" w:rsidR="00513809" w:rsidRDefault="00EE4E74" w:rsidP="008D1A65">
      <w:pPr>
        <w:pStyle w:val="ListNumber"/>
        <w:numPr>
          <w:ilvl w:val="0"/>
          <w:numId w:val="9"/>
        </w:numPr>
        <w:ind w:left="0" w:firstLine="0"/>
        <w:jc w:val="both"/>
        <w:rPr>
          <w:sz w:val="22"/>
          <w:szCs w:val="22"/>
        </w:rPr>
      </w:pPr>
      <w:del w:id="79" w:author="Gann, Julie" w:date="2025-05-06T07:46:00Z" w16du:dateUtc="2025-05-06T12:46:00Z">
        <w:r w:rsidDel="00532289">
          <w:rPr>
            <w:sz w:val="22"/>
            <w:szCs w:val="22"/>
          </w:rPr>
          <w:delText>No f</w:delText>
        </w:r>
      </w:del>
      <w:ins w:id="80" w:author="Gann, Julie" w:date="2025-05-06T07:46:00Z" w16du:dateUtc="2025-05-06T12:46:00Z">
        <w:r w:rsidR="00532289">
          <w:rPr>
            <w:sz w:val="22"/>
            <w:szCs w:val="22"/>
          </w:rPr>
          <w:t>F</w:t>
        </w:r>
      </w:ins>
      <w:r w:rsidR="00FD3199" w:rsidRPr="007A31F1">
        <w:rPr>
          <w:sz w:val="22"/>
          <w:szCs w:val="22"/>
        </w:rPr>
        <w:t xml:space="preserve">urther </w:t>
      </w:r>
      <w:r w:rsidR="00016EDE" w:rsidRPr="007A31F1">
        <w:rPr>
          <w:sz w:val="22"/>
          <w:szCs w:val="22"/>
        </w:rPr>
        <w:t>discussion</w:t>
      </w:r>
      <w:r w:rsidR="004A2F46" w:rsidRPr="007A31F1">
        <w:rPr>
          <w:sz w:val="22"/>
          <w:szCs w:val="22"/>
        </w:rPr>
        <w:t xml:space="preserve"> is</w:t>
      </w:r>
      <w:r w:rsidR="00016EDE" w:rsidRPr="007A31F1">
        <w:rPr>
          <w:sz w:val="22"/>
          <w:szCs w:val="22"/>
        </w:rPr>
        <w:t xml:space="preserve"> </w:t>
      </w:r>
      <w:r w:rsidR="00FD3199" w:rsidRPr="007A31F1">
        <w:rPr>
          <w:sz w:val="22"/>
          <w:szCs w:val="22"/>
        </w:rPr>
        <w:t>p</w:t>
      </w:r>
      <w:r w:rsidR="00222F8D" w:rsidRPr="007A31F1">
        <w:rPr>
          <w:sz w:val="22"/>
          <w:szCs w:val="22"/>
        </w:rPr>
        <w:t>lanned</w:t>
      </w:r>
      <w:r w:rsidR="00FC2A7E" w:rsidRPr="007A31F1">
        <w:rPr>
          <w:sz w:val="22"/>
          <w:szCs w:val="22"/>
        </w:rPr>
        <w:t>.</w:t>
      </w:r>
    </w:p>
    <w:p w14:paraId="6DEE8FAA" w14:textId="77777777" w:rsidR="00E14AC2" w:rsidRDefault="00E14AC2" w:rsidP="00E14AC2">
      <w:pPr>
        <w:pStyle w:val="ListNumber"/>
        <w:numPr>
          <w:ilvl w:val="0"/>
          <w:numId w:val="0"/>
        </w:numPr>
        <w:ind w:left="360" w:hanging="360"/>
        <w:jc w:val="both"/>
        <w:rPr>
          <w:sz w:val="22"/>
          <w:szCs w:val="22"/>
        </w:rPr>
      </w:pPr>
    </w:p>
    <w:p w14:paraId="0984A65D" w14:textId="0D375AA3" w:rsidR="00042020" w:rsidRPr="00D16CEF" w:rsidRDefault="00E14AC2" w:rsidP="002B0607">
      <w:pPr>
        <w:jc w:val="center"/>
        <w:rPr>
          <w:b/>
          <w:bCs/>
          <w:sz w:val="22"/>
          <w:szCs w:val="22"/>
        </w:rPr>
      </w:pPr>
      <w:r>
        <w:rPr>
          <w:sz w:val="22"/>
          <w:szCs w:val="22"/>
        </w:rPr>
        <w:br w:type="page"/>
      </w:r>
      <w:r w:rsidR="00DA612A" w:rsidRPr="00D16CEF">
        <w:rPr>
          <w:b/>
          <w:bCs/>
          <w:sz w:val="22"/>
          <w:szCs w:val="22"/>
        </w:rPr>
        <w:lastRenderedPageBreak/>
        <w:t>Application Guidance for Admitting / Recognizing Net Negative (Disallowed) IMR</w:t>
      </w:r>
    </w:p>
    <w:p w14:paraId="097570E5" w14:textId="77777777" w:rsidR="00DA612A" w:rsidRPr="00AD5079" w:rsidRDefault="00DA612A" w:rsidP="00DA612A">
      <w:pPr>
        <w:rPr>
          <w:sz w:val="22"/>
          <w:szCs w:val="22"/>
        </w:rPr>
      </w:pPr>
    </w:p>
    <w:p w14:paraId="2F0CA2CA" w14:textId="14B47CD6" w:rsidR="00DA612A" w:rsidRPr="00373A57" w:rsidRDefault="00DA612A" w:rsidP="00DA612A">
      <w:pPr>
        <w:rPr>
          <w:sz w:val="22"/>
          <w:szCs w:val="22"/>
        </w:rPr>
      </w:pPr>
      <w:r w:rsidRPr="00373A57">
        <w:rPr>
          <w:sz w:val="22"/>
          <w:szCs w:val="22"/>
        </w:rPr>
        <w:t>General Account:</w:t>
      </w:r>
    </w:p>
    <w:p w14:paraId="04ACAB88" w14:textId="77777777" w:rsidR="00DA612A" w:rsidRPr="00AD5079" w:rsidRDefault="00DA612A" w:rsidP="00DA612A">
      <w:pPr>
        <w:rPr>
          <w:sz w:val="22"/>
          <w:szCs w:val="22"/>
        </w:rPr>
      </w:pPr>
    </w:p>
    <w:p w14:paraId="4EC1EBAF" w14:textId="613C6500" w:rsidR="00DA612A" w:rsidRDefault="00AD5079" w:rsidP="008D1A65">
      <w:pPr>
        <w:pStyle w:val="ListParagraph"/>
        <w:numPr>
          <w:ilvl w:val="0"/>
          <w:numId w:val="11"/>
        </w:numPr>
        <w:ind w:hanging="720"/>
        <w:jc w:val="both"/>
        <w:rPr>
          <w:rFonts w:ascii="Times New Roman" w:hAnsi="Times New Roman"/>
        </w:rPr>
      </w:pPr>
      <w:r w:rsidRPr="00D16CEF">
        <w:rPr>
          <w:rFonts w:ascii="Times New Roman" w:hAnsi="Times New Roman"/>
        </w:rPr>
        <w:t xml:space="preserve">Net negative IMR in the general account that </w:t>
      </w:r>
      <w:r w:rsidR="00472A4E">
        <w:rPr>
          <w:rFonts w:ascii="Times New Roman" w:hAnsi="Times New Roman"/>
        </w:rPr>
        <w:t xml:space="preserve">exceeds net </w:t>
      </w:r>
      <w:r w:rsidR="00E06FBD">
        <w:rPr>
          <w:rFonts w:ascii="Times New Roman" w:hAnsi="Times New Roman"/>
        </w:rPr>
        <w:t>positive</w:t>
      </w:r>
      <w:r w:rsidR="00472A4E">
        <w:rPr>
          <w:rFonts w:ascii="Times New Roman" w:hAnsi="Times New Roman"/>
        </w:rPr>
        <w:t xml:space="preserve"> IMR in the separate accounts is considered “disallowed” </w:t>
      </w:r>
      <w:r w:rsidR="00142252">
        <w:rPr>
          <w:rFonts w:ascii="Times New Roman" w:hAnsi="Times New Roman"/>
        </w:rPr>
        <w:t xml:space="preserve">general account IMR. </w:t>
      </w:r>
      <w:r w:rsidR="00E06FBD">
        <w:rPr>
          <w:rFonts w:ascii="Times New Roman" w:hAnsi="Times New Roman"/>
        </w:rPr>
        <w:t>(</w:t>
      </w:r>
      <w:r w:rsidR="00BC1DBC">
        <w:rPr>
          <w:rFonts w:ascii="Times New Roman" w:hAnsi="Times New Roman"/>
        </w:rPr>
        <w:t xml:space="preserve">Determination of the </w:t>
      </w:r>
      <w:r w:rsidR="00671C98">
        <w:rPr>
          <w:rFonts w:ascii="Times New Roman" w:hAnsi="Times New Roman"/>
        </w:rPr>
        <w:t xml:space="preserve">disallowed IMR in the general account shall </w:t>
      </w:r>
      <w:r w:rsidR="002F352A">
        <w:rPr>
          <w:rFonts w:ascii="Times New Roman" w:hAnsi="Times New Roman"/>
        </w:rPr>
        <w:t xml:space="preserve">be compared against </w:t>
      </w:r>
      <w:r w:rsidR="007810E2">
        <w:rPr>
          <w:rFonts w:ascii="Times New Roman" w:hAnsi="Times New Roman"/>
        </w:rPr>
        <w:t xml:space="preserve">the aggregate IMR </w:t>
      </w:r>
      <w:r w:rsidR="00FF66AD">
        <w:rPr>
          <w:rFonts w:ascii="Times New Roman" w:hAnsi="Times New Roman"/>
        </w:rPr>
        <w:t>balance in all separate accounts.)</w:t>
      </w:r>
    </w:p>
    <w:p w14:paraId="63C498C7" w14:textId="77777777" w:rsidR="002D43F0" w:rsidRDefault="002D43F0" w:rsidP="00863CAD">
      <w:pPr>
        <w:pStyle w:val="ListParagraph"/>
        <w:ind w:hanging="720"/>
        <w:jc w:val="both"/>
        <w:rPr>
          <w:rFonts w:ascii="Times New Roman" w:hAnsi="Times New Roman"/>
        </w:rPr>
      </w:pPr>
    </w:p>
    <w:p w14:paraId="19376B01" w14:textId="01C854C0" w:rsidR="00142252" w:rsidRDefault="00142252" w:rsidP="008D1A65">
      <w:pPr>
        <w:pStyle w:val="ListParagraph"/>
        <w:numPr>
          <w:ilvl w:val="0"/>
          <w:numId w:val="11"/>
        </w:numPr>
        <w:ind w:hanging="720"/>
        <w:jc w:val="both"/>
        <w:rPr>
          <w:rFonts w:ascii="Times New Roman" w:hAnsi="Times New Roman"/>
        </w:rPr>
      </w:pPr>
      <w:r>
        <w:rPr>
          <w:rFonts w:ascii="Times New Roman" w:hAnsi="Times New Roman"/>
        </w:rPr>
        <w:t xml:space="preserve">Net negative disallowed IMR in the general account shall be reported as </w:t>
      </w:r>
      <w:r w:rsidR="00E03673">
        <w:rPr>
          <w:rFonts w:ascii="Times New Roman" w:hAnsi="Times New Roman"/>
        </w:rPr>
        <w:t xml:space="preserve">an aggregate write-in for </w:t>
      </w:r>
      <w:r w:rsidR="006C7696">
        <w:rPr>
          <w:rFonts w:ascii="Times New Roman" w:hAnsi="Times New Roman"/>
        </w:rPr>
        <w:t xml:space="preserve">other-than-invested assets </w:t>
      </w:r>
      <w:r w:rsidR="002A2E17">
        <w:rPr>
          <w:rFonts w:ascii="Times New Roman" w:hAnsi="Times New Roman"/>
        </w:rPr>
        <w:t>as “</w:t>
      </w:r>
      <w:r w:rsidR="00221E8A">
        <w:rPr>
          <w:rFonts w:ascii="Times New Roman" w:hAnsi="Times New Roman"/>
        </w:rPr>
        <w:t xml:space="preserve">Admitted </w:t>
      </w:r>
      <w:r w:rsidR="002A2E17">
        <w:rPr>
          <w:rFonts w:ascii="Times New Roman" w:hAnsi="Times New Roman"/>
        </w:rPr>
        <w:t xml:space="preserve">Disallowed IMR” on </w:t>
      </w:r>
      <w:r w:rsidR="006C7696">
        <w:rPr>
          <w:rFonts w:ascii="Times New Roman" w:hAnsi="Times New Roman"/>
        </w:rPr>
        <w:t xml:space="preserve">line 25 of the </w:t>
      </w:r>
      <w:r w:rsidR="00AF3E37">
        <w:rPr>
          <w:rFonts w:ascii="Times New Roman" w:hAnsi="Times New Roman"/>
        </w:rPr>
        <w:t>asset page</w:t>
      </w:r>
      <w:r w:rsidR="006C7696">
        <w:rPr>
          <w:rFonts w:ascii="Times New Roman" w:hAnsi="Times New Roman"/>
        </w:rPr>
        <w:t xml:space="preserve"> and nonadmitted. </w:t>
      </w:r>
      <w:r w:rsidR="00AF2ABF">
        <w:rPr>
          <w:rFonts w:ascii="Times New Roman" w:hAnsi="Times New Roman"/>
        </w:rPr>
        <w:t xml:space="preserve">The change in nonadmittance shall be reported on line 41 </w:t>
      </w:r>
      <w:r w:rsidR="00BF1381">
        <w:rPr>
          <w:rFonts w:ascii="Times New Roman" w:hAnsi="Times New Roman"/>
        </w:rPr>
        <w:t xml:space="preserve">in </w:t>
      </w:r>
      <w:r w:rsidR="008B55E5">
        <w:rPr>
          <w:rFonts w:ascii="Times New Roman" w:hAnsi="Times New Roman"/>
        </w:rPr>
        <w:t xml:space="preserve">the summary of operations. </w:t>
      </w:r>
    </w:p>
    <w:p w14:paraId="384E2DE1" w14:textId="77777777" w:rsidR="002D43F0" w:rsidRPr="00D16CEF" w:rsidRDefault="002D43F0" w:rsidP="00863CAD">
      <w:pPr>
        <w:pStyle w:val="ListParagraph"/>
        <w:ind w:hanging="720"/>
        <w:jc w:val="both"/>
        <w:rPr>
          <w:rFonts w:ascii="Times New Roman" w:hAnsi="Times New Roman"/>
        </w:rPr>
      </w:pPr>
    </w:p>
    <w:p w14:paraId="3EE456DE" w14:textId="183A8663" w:rsidR="006C7696" w:rsidRDefault="006C7696" w:rsidP="008D1A65">
      <w:pPr>
        <w:pStyle w:val="ListParagraph"/>
        <w:numPr>
          <w:ilvl w:val="0"/>
          <w:numId w:val="11"/>
        </w:numPr>
        <w:ind w:hanging="720"/>
        <w:jc w:val="both"/>
        <w:rPr>
          <w:rFonts w:ascii="Times New Roman" w:hAnsi="Times New Roman"/>
        </w:rPr>
      </w:pPr>
      <w:r>
        <w:rPr>
          <w:rFonts w:ascii="Times New Roman" w:hAnsi="Times New Roman"/>
        </w:rPr>
        <w:t xml:space="preserve">To the extent the reporting entity is permitted to </w:t>
      </w:r>
      <w:r w:rsidR="00913D47">
        <w:rPr>
          <w:rFonts w:ascii="Times New Roman" w:hAnsi="Times New Roman"/>
        </w:rPr>
        <w:t>admit net negative disallowed IMR pursuant to the provisions in this interpretation, the reporting entity shall admit the disallowed IM</w:t>
      </w:r>
      <w:r w:rsidR="00930598">
        <w:rPr>
          <w:rFonts w:ascii="Times New Roman" w:hAnsi="Times New Roman"/>
        </w:rPr>
        <w:t xml:space="preserve">R </w:t>
      </w:r>
      <w:r w:rsidR="001B2D18">
        <w:rPr>
          <w:rFonts w:ascii="Times New Roman" w:hAnsi="Times New Roman"/>
        </w:rPr>
        <w:t>reported on</w:t>
      </w:r>
      <w:r w:rsidR="002A2E17">
        <w:rPr>
          <w:rFonts w:ascii="Times New Roman" w:hAnsi="Times New Roman"/>
        </w:rPr>
        <w:t xml:space="preserve"> </w:t>
      </w:r>
      <w:r w:rsidR="002E5D9F">
        <w:rPr>
          <w:rFonts w:ascii="Times New Roman" w:hAnsi="Times New Roman"/>
        </w:rPr>
        <w:t xml:space="preserve">line 25 </w:t>
      </w:r>
      <w:r w:rsidR="00AF3E37">
        <w:rPr>
          <w:rFonts w:ascii="Times New Roman" w:hAnsi="Times New Roman"/>
        </w:rPr>
        <w:t xml:space="preserve">of the asset page </w:t>
      </w:r>
      <w:r w:rsidR="002E5D9F">
        <w:rPr>
          <w:rFonts w:ascii="Times New Roman" w:hAnsi="Times New Roman"/>
        </w:rPr>
        <w:t>to the extent permitted</w:t>
      </w:r>
      <w:r w:rsidR="00913D47">
        <w:rPr>
          <w:rFonts w:ascii="Times New Roman" w:hAnsi="Times New Roman"/>
        </w:rPr>
        <w:t xml:space="preserve">, with the change </w:t>
      </w:r>
      <w:r w:rsidR="00AF2ABF">
        <w:rPr>
          <w:rFonts w:ascii="Times New Roman" w:hAnsi="Times New Roman"/>
        </w:rPr>
        <w:t xml:space="preserve">in nonadmittance reflected </w:t>
      </w:r>
      <w:r w:rsidR="00BF1381">
        <w:rPr>
          <w:rFonts w:ascii="Times New Roman" w:hAnsi="Times New Roman"/>
        </w:rPr>
        <w:t xml:space="preserve">on line 41 in the summary of operations. </w:t>
      </w:r>
    </w:p>
    <w:p w14:paraId="7B3421F6" w14:textId="77777777" w:rsidR="00A6246F" w:rsidRPr="00D16CEF" w:rsidRDefault="00A6246F" w:rsidP="00863CAD">
      <w:pPr>
        <w:pStyle w:val="ListParagraph"/>
        <w:ind w:hanging="720"/>
        <w:rPr>
          <w:rFonts w:ascii="Times New Roman" w:hAnsi="Times New Roman"/>
        </w:rPr>
      </w:pPr>
    </w:p>
    <w:p w14:paraId="4C4B2E18" w14:textId="01019787" w:rsidR="00A6246F" w:rsidRDefault="00BA0E50" w:rsidP="008D1A65">
      <w:pPr>
        <w:pStyle w:val="ListParagraph"/>
        <w:numPr>
          <w:ilvl w:val="0"/>
          <w:numId w:val="11"/>
        </w:numPr>
        <w:ind w:hanging="720"/>
        <w:jc w:val="both"/>
        <w:rPr>
          <w:rFonts w:ascii="Times New Roman" w:hAnsi="Times New Roman"/>
        </w:rPr>
      </w:pPr>
      <w:r w:rsidRPr="00BB1EBF">
        <w:rPr>
          <w:rFonts w:ascii="Times New Roman" w:hAnsi="Times New Roman"/>
        </w:rPr>
        <w:t xml:space="preserve">Reporting entities shall report an amount equal to the general account admitted net negative (disallowed) IMR as </w:t>
      </w:r>
      <w:r w:rsidRPr="00D16CEF">
        <w:rPr>
          <w:rFonts w:ascii="Times New Roman" w:hAnsi="Times New Roman"/>
        </w:rPr>
        <w:t xml:space="preserve">an aggregate write-in for special surplus funds (line </w:t>
      </w:r>
      <w:r w:rsidR="00EE4560">
        <w:rPr>
          <w:rFonts w:ascii="Times New Roman" w:hAnsi="Times New Roman"/>
        </w:rPr>
        <w:t>3</w:t>
      </w:r>
      <w:r w:rsidR="007B0FDB">
        <w:rPr>
          <w:rFonts w:ascii="Times New Roman" w:hAnsi="Times New Roman"/>
        </w:rPr>
        <w:t>4</w:t>
      </w:r>
      <w:r w:rsidR="00744CB1">
        <w:rPr>
          <w:rFonts w:ascii="Times New Roman" w:hAnsi="Times New Roman"/>
        </w:rPr>
        <w:t xml:space="preserve"> of the </w:t>
      </w:r>
      <w:r w:rsidR="00260275">
        <w:rPr>
          <w:rFonts w:ascii="Times New Roman" w:hAnsi="Times New Roman"/>
        </w:rPr>
        <w:t>Liabilities</w:t>
      </w:r>
      <w:r w:rsidR="00744CB1">
        <w:rPr>
          <w:rFonts w:ascii="Times New Roman" w:hAnsi="Times New Roman"/>
        </w:rPr>
        <w:t>, Surplus an Other Funds page</w:t>
      </w:r>
      <w:r w:rsidRPr="00D16CEF">
        <w:rPr>
          <w:rFonts w:ascii="Times New Roman" w:hAnsi="Times New Roman"/>
        </w:rPr>
        <w:t>) named as “</w:t>
      </w:r>
      <w:r w:rsidR="00260275">
        <w:rPr>
          <w:rFonts w:ascii="Times New Roman" w:hAnsi="Times New Roman"/>
        </w:rPr>
        <w:t>Admitted</w:t>
      </w:r>
      <w:r w:rsidRPr="00D16CEF">
        <w:rPr>
          <w:rFonts w:ascii="Times New Roman" w:hAnsi="Times New Roman"/>
        </w:rPr>
        <w:t xml:space="preserve"> Disallowed IMR.</w:t>
      </w:r>
      <w:r w:rsidR="00BB1EBF">
        <w:rPr>
          <w:rFonts w:ascii="Times New Roman" w:hAnsi="Times New Roman"/>
        </w:rPr>
        <w:t>”</w:t>
      </w:r>
      <w:r w:rsidRPr="00D16CEF">
        <w:rPr>
          <w:rFonts w:ascii="Times New Roman" w:hAnsi="Times New Roman"/>
        </w:rPr>
        <w:t xml:space="preserve">  </w:t>
      </w:r>
    </w:p>
    <w:p w14:paraId="5FB81D9D" w14:textId="77777777" w:rsidR="00806E83" w:rsidRPr="00D16CEF" w:rsidRDefault="00806E83" w:rsidP="00863CAD">
      <w:pPr>
        <w:pStyle w:val="ListParagraph"/>
        <w:ind w:hanging="720"/>
        <w:rPr>
          <w:rFonts w:ascii="Times New Roman" w:hAnsi="Times New Roman"/>
        </w:rPr>
      </w:pPr>
    </w:p>
    <w:p w14:paraId="17B040F1" w14:textId="3B7DD06A" w:rsidR="00806E83" w:rsidRPr="00BB1EBF" w:rsidRDefault="00806E83" w:rsidP="008D1A65">
      <w:pPr>
        <w:pStyle w:val="ListParagraph"/>
        <w:numPr>
          <w:ilvl w:val="0"/>
          <w:numId w:val="11"/>
        </w:numPr>
        <w:ind w:hanging="720"/>
        <w:jc w:val="both"/>
        <w:rPr>
          <w:rFonts w:ascii="Times New Roman" w:hAnsi="Times New Roman"/>
        </w:rPr>
      </w:pPr>
      <w:r>
        <w:rPr>
          <w:rFonts w:ascii="Times New Roman" w:hAnsi="Times New Roman"/>
        </w:rPr>
        <w:t xml:space="preserve">Reporting entities shall include note disclosures </w:t>
      </w:r>
      <w:r w:rsidR="008322AC">
        <w:rPr>
          <w:rFonts w:ascii="Times New Roman" w:hAnsi="Times New Roman"/>
        </w:rPr>
        <w:t xml:space="preserve">in the quarterly and annual financial statements as required in paragraph 13 of the interpretation. </w:t>
      </w:r>
    </w:p>
    <w:p w14:paraId="65F79911" w14:textId="77777777" w:rsidR="0031366E" w:rsidRPr="00D16CEF" w:rsidRDefault="0031366E" w:rsidP="00D16CEF">
      <w:pPr>
        <w:pStyle w:val="ListParagraph"/>
        <w:rPr>
          <w:rFonts w:ascii="Times New Roman" w:hAnsi="Times New Roman"/>
        </w:rPr>
      </w:pPr>
    </w:p>
    <w:p w14:paraId="50A3FBA7" w14:textId="1DB34FA3" w:rsidR="0031366E" w:rsidRPr="00373A57" w:rsidRDefault="0031366E" w:rsidP="0031366E">
      <w:pPr>
        <w:rPr>
          <w:sz w:val="22"/>
          <w:szCs w:val="22"/>
        </w:rPr>
      </w:pPr>
      <w:r w:rsidRPr="00373A57">
        <w:rPr>
          <w:sz w:val="22"/>
          <w:szCs w:val="22"/>
        </w:rPr>
        <w:t>Separate Account:</w:t>
      </w:r>
    </w:p>
    <w:p w14:paraId="3DFA076A" w14:textId="77777777" w:rsidR="0031366E" w:rsidRPr="00AD5079" w:rsidRDefault="0031366E" w:rsidP="0031366E">
      <w:pPr>
        <w:rPr>
          <w:sz w:val="22"/>
          <w:szCs w:val="22"/>
        </w:rPr>
      </w:pPr>
    </w:p>
    <w:p w14:paraId="2DB3D617" w14:textId="558E180A" w:rsidR="00E06FBD" w:rsidRDefault="0031366E" w:rsidP="008D1A65">
      <w:pPr>
        <w:pStyle w:val="ListParagraph"/>
        <w:numPr>
          <w:ilvl w:val="0"/>
          <w:numId w:val="11"/>
        </w:numPr>
        <w:ind w:hanging="720"/>
        <w:jc w:val="both"/>
        <w:rPr>
          <w:rFonts w:ascii="Times New Roman" w:hAnsi="Times New Roman"/>
        </w:rPr>
      </w:pPr>
      <w:r w:rsidRPr="00CE07C7">
        <w:rPr>
          <w:rFonts w:ascii="Times New Roman" w:hAnsi="Times New Roman"/>
        </w:rPr>
        <w:t>Net negative IMR in the</w:t>
      </w:r>
      <w:r w:rsidR="00A33C3F" w:rsidRPr="00CE07C7">
        <w:rPr>
          <w:rFonts w:ascii="Times New Roman" w:hAnsi="Times New Roman"/>
        </w:rPr>
        <w:t xml:space="preserve"> </w:t>
      </w:r>
      <w:r w:rsidRPr="00CE07C7">
        <w:rPr>
          <w:rFonts w:ascii="Times New Roman" w:hAnsi="Times New Roman"/>
        </w:rPr>
        <w:t xml:space="preserve">separate account </w:t>
      </w:r>
      <w:r w:rsidR="00A33C3F" w:rsidRPr="00CE07C7">
        <w:rPr>
          <w:rFonts w:ascii="Times New Roman" w:hAnsi="Times New Roman"/>
        </w:rPr>
        <w:t xml:space="preserve">(aggregated IMR in both insulated and non-insulated separate accounts) </w:t>
      </w:r>
      <w:r w:rsidRPr="00CE07C7">
        <w:rPr>
          <w:rFonts w:ascii="Times New Roman" w:hAnsi="Times New Roman"/>
        </w:rPr>
        <w:t xml:space="preserve">that exceeds net </w:t>
      </w:r>
      <w:r w:rsidR="00E06FBD" w:rsidRPr="00CE07C7">
        <w:rPr>
          <w:rFonts w:ascii="Times New Roman" w:hAnsi="Times New Roman"/>
        </w:rPr>
        <w:t>positive</w:t>
      </w:r>
      <w:r w:rsidRPr="00CE07C7">
        <w:rPr>
          <w:rFonts w:ascii="Times New Roman" w:hAnsi="Times New Roman"/>
        </w:rPr>
        <w:t xml:space="preserve"> IMR in </w:t>
      </w:r>
      <w:r w:rsidR="00E06FBD" w:rsidRPr="00CE07C7">
        <w:rPr>
          <w:rFonts w:ascii="Times New Roman" w:hAnsi="Times New Roman"/>
        </w:rPr>
        <w:t>the general</w:t>
      </w:r>
      <w:r w:rsidRPr="00CE07C7">
        <w:rPr>
          <w:rFonts w:ascii="Times New Roman" w:hAnsi="Times New Roman"/>
        </w:rPr>
        <w:t xml:space="preserve"> account is considered “disallowed” </w:t>
      </w:r>
      <w:r w:rsidR="00E06FBD" w:rsidRPr="00CE07C7">
        <w:rPr>
          <w:rFonts w:ascii="Times New Roman" w:hAnsi="Times New Roman"/>
        </w:rPr>
        <w:t xml:space="preserve">separate account IMR. </w:t>
      </w:r>
      <w:r w:rsidR="00A84196" w:rsidRPr="00CE07C7">
        <w:rPr>
          <w:rFonts w:ascii="Times New Roman" w:hAnsi="Times New Roman"/>
        </w:rPr>
        <w:t xml:space="preserve">If </w:t>
      </w:r>
      <w:r w:rsidR="00243A96" w:rsidRPr="00CE07C7">
        <w:rPr>
          <w:rFonts w:ascii="Times New Roman" w:hAnsi="Times New Roman"/>
        </w:rPr>
        <w:t xml:space="preserve">the aggregate separate </w:t>
      </w:r>
      <w:r w:rsidR="00BC0D56">
        <w:rPr>
          <w:rFonts w:ascii="Times New Roman" w:hAnsi="Times New Roman"/>
        </w:rPr>
        <w:t xml:space="preserve">account </w:t>
      </w:r>
      <w:r w:rsidR="00243A96" w:rsidRPr="00CE07C7">
        <w:rPr>
          <w:rFonts w:ascii="Times New Roman" w:hAnsi="Times New Roman"/>
        </w:rPr>
        <w:t xml:space="preserve">IMR is positive, </w:t>
      </w:r>
      <w:r w:rsidR="00951BEC" w:rsidRPr="00CE07C7">
        <w:rPr>
          <w:rFonts w:ascii="Times New Roman" w:hAnsi="Times New Roman"/>
        </w:rPr>
        <w:t xml:space="preserve">with a negative IMR in </w:t>
      </w:r>
      <w:r w:rsidR="00260265">
        <w:rPr>
          <w:rFonts w:ascii="Times New Roman" w:hAnsi="Times New Roman"/>
        </w:rPr>
        <w:t xml:space="preserve">the insulated </w:t>
      </w:r>
      <w:r w:rsidR="00951BEC" w:rsidRPr="00CE07C7">
        <w:rPr>
          <w:rFonts w:ascii="Times New Roman" w:hAnsi="Times New Roman"/>
        </w:rPr>
        <w:t xml:space="preserve">separate account and positive IMR in </w:t>
      </w:r>
      <w:r w:rsidR="00260265">
        <w:rPr>
          <w:rFonts w:ascii="Times New Roman" w:hAnsi="Times New Roman"/>
        </w:rPr>
        <w:t xml:space="preserve">non-insulated </w:t>
      </w:r>
      <w:r w:rsidR="00951BEC" w:rsidRPr="00CE07C7">
        <w:rPr>
          <w:rFonts w:ascii="Times New Roman" w:hAnsi="Times New Roman"/>
        </w:rPr>
        <w:t>separate account</w:t>
      </w:r>
      <w:r w:rsidR="00260265">
        <w:rPr>
          <w:rFonts w:ascii="Times New Roman" w:hAnsi="Times New Roman"/>
        </w:rPr>
        <w:t xml:space="preserve"> (or vice versa)</w:t>
      </w:r>
      <w:r w:rsidR="00214BA8" w:rsidRPr="00CE07C7">
        <w:rPr>
          <w:rFonts w:ascii="Times New Roman" w:hAnsi="Times New Roman"/>
        </w:rPr>
        <w:t xml:space="preserve">, then </w:t>
      </w:r>
      <w:r w:rsidR="00445E50" w:rsidRPr="00CE07C7">
        <w:rPr>
          <w:rFonts w:ascii="Times New Roman" w:hAnsi="Times New Roman"/>
        </w:rPr>
        <w:t xml:space="preserve">the </w:t>
      </w:r>
      <w:r w:rsidR="00CE3E29" w:rsidRPr="00CE07C7">
        <w:rPr>
          <w:rFonts w:ascii="Times New Roman" w:hAnsi="Times New Roman"/>
        </w:rPr>
        <w:t xml:space="preserve">negative IMR in the </w:t>
      </w:r>
      <w:r w:rsidR="0037082F">
        <w:rPr>
          <w:rFonts w:ascii="Times New Roman" w:hAnsi="Times New Roman"/>
        </w:rPr>
        <w:t xml:space="preserve">insulated </w:t>
      </w:r>
      <w:r w:rsidR="00CE3E29" w:rsidRPr="00CE07C7">
        <w:rPr>
          <w:rFonts w:ascii="Times New Roman" w:hAnsi="Times New Roman"/>
        </w:rPr>
        <w:t xml:space="preserve">separate account is not permitted </w:t>
      </w:r>
      <w:r w:rsidR="005E35FB">
        <w:rPr>
          <w:rFonts w:ascii="Times New Roman" w:hAnsi="Times New Roman"/>
        </w:rPr>
        <w:t xml:space="preserve">to be reported as an asset. </w:t>
      </w:r>
      <w:r w:rsidR="00272348">
        <w:rPr>
          <w:rFonts w:ascii="Times New Roman" w:hAnsi="Times New Roman"/>
        </w:rPr>
        <w:t>In those situations</w:t>
      </w:r>
      <w:r w:rsidR="005E35FB">
        <w:rPr>
          <w:rFonts w:ascii="Times New Roman" w:hAnsi="Times New Roman"/>
        </w:rPr>
        <w:t xml:space="preserve">, the separate account </w:t>
      </w:r>
      <w:r w:rsidR="0037082F">
        <w:rPr>
          <w:rFonts w:ascii="Times New Roman" w:hAnsi="Times New Roman"/>
        </w:rPr>
        <w:t>has a</w:t>
      </w:r>
      <w:r w:rsidR="00272348">
        <w:rPr>
          <w:rFonts w:ascii="Times New Roman" w:hAnsi="Times New Roman"/>
        </w:rPr>
        <w:t>n aggregate</w:t>
      </w:r>
      <w:r w:rsidR="0037082F">
        <w:rPr>
          <w:rFonts w:ascii="Times New Roman" w:hAnsi="Times New Roman"/>
        </w:rPr>
        <w:t xml:space="preserve"> positive IMR balance. </w:t>
      </w:r>
    </w:p>
    <w:p w14:paraId="48F2E082" w14:textId="77777777" w:rsidR="0087170C" w:rsidRDefault="0087170C" w:rsidP="00863CAD">
      <w:pPr>
        <w:pStyle w:val="ListParagraph"/>
        <w:ind w:hanging="720"/>
        <w:jc w:val="both"/>
        <w:rPr>
          <w:rFonts w:ascii="Times New Roman" w:hAnsi="Times New Roman"/>
        </w:rPr>
      </w:pPr>
    </w:p>
    <w:p w14:paraId="6951B7F2" w14:textId="29B6C7E6" w:rsidR="00D331D5" w:rsidRDefault="00D331D5" w:rsidP="008D1A65">
      <w:pPr>
        <w:pStyle w:val="ListParagraph"/>
        <w:numPr>
          <w:ilvl w:val="0"/>
          <w:numId w:val="11"/>
        </w:numPr>
        <w:ind w:hanging="720"/>
        <w:jc w:val="both"/>
        <w:rPr>
          <w:rFonts w:ascii="Times New Roman" w:hAnsi="Times New Roman"/>
        </w:rPr>
      </w:pPr>
      <w:r>
        <w:rPr>
          <w:rFonts w:ascii="Times New Roman" w:hAnsi="Times New Roman"/>
        </w:rPr>
        <w:t xml:space="preserve">Net negative </w:t>
      </w:r>
      <w:r w:rsidR="006A559F">
        <w:rPr>
          <w:rFonts w:ascii="Times New Roman" w:hAnsi="Times New Roman"/>
        </w:rPr>
        <w:t xml:space="preserve">(disallowed) </w:t>
      </w:r>
      <w:r>
        <w:rPr>
          <w:rFonts w:ascii="Times New Roman" w:hAnsi="Times New Roman"/>
        </w:rPr>
        <w:t xml:space="preserve">IMR in the separate </w:t>
      </w:r>
      <w:r w:rsidR="0087170C">
        <w:rPr>
          <w:rFonts w:ascii="Times New Roman" w:hAnsi="Times New Roman"/>
        </w:rPr>
        <w:t xml:space="preserve">account permitted to be recognized as an asset, as the admittance in the general account did not utilize the full </w:t>
      </w:r>
      <w:r w:rsidR="00E40173">
        <w:rPr>
          <w:rFonts w:ascii="Times New Roman" w:hAnsi="Times New Roman"/>
        </w:rPr>
        <w:t>percentage of adjusted capital and surplus permitted within this interpretation</w:t>
      </w:r>
      <w:r w:rsidR="00DD6719">
        <w:rPr>
          <w:rFonts w:ascii="Times New Roman" w:hAnsi="Times New Roman"/>
        </w:rPr>
        <w:t xml:space="preserve">, shall be proportionately divided between insulated and non-insulated separate accounts </w:t>
      </w:r>
      <w:r w:rsidR="00D265CC">
        <w:rPr>
          <w:rFonts w:ascii="Times New Roman" w:hAnsi="Times New Roman"/>
        </w:rPr>
        <w:t xml:space="preserve">if </w:t>
      </w:r>
      <w:r w:rsidR="00DD6719">
        <w:rPr>
          <w:rFonts w:ascii="Times New Roman" w:hAnsi="Times New Roman"/>
        </w:rPr>
        <w:t>both separate account</w:t>
      </w:r>
      <w:r w:rsidR="001A136F">
        <w:rPr>
          <w:rFonts w:ascii="Times New Roman" w:hAnsi="Times New Roman"/>
        </w:rPr>
        <w:t>s</w:t>
      </w:r>
      <w:r w:rsidR="00DD6719">
        <w:rPr>
          <w:rFonts w:ascii="Times New Roman" w:hAnsi="Times New Roman"/>
        </w:rPr>
        <w:t xml:space="preserve"> are in a negative position.</w:t>
      </w:r>
      <w:r w:rsidR="00D265CC">
        <w:rPr>
          <w:rFonts w:ascii="Times New Roman" w:hAnsi="Times New Roman"/>
        </w:rPr>
        <w:t xml:space="preserve"> If </w:t>
      </w:r>
      <w:r w:rsidR="00306B83">
        <w:rPr>
          <w:rFonts w:ascii="Times New Roman" w:hAnsi="Times New Roman"/>
        </w:rPr>
        <w:t xml:space="preserve">the separate account IMR is an aggregate net negative, but only one separate account blank is in a negative position, then </w:t>
      </w:r>
      <w:r w:rsidR="00795DB8">
        <w:rPr>
          <w:rFonts w:ascii="Times New Roman" w:hAnsi="Times New Roman"/>
        </w:rPr>
        <w:t>only the separate account blank with a net negative position can recognize disallowed IMR as an asset.</w:t>
      </w:r>
    </w:p>
    <w:p w14:paraId="3928E7B0" w14:textId="77777777" w:rsidR="001A136F" w:rsidRPr="00D16CEF" w:rsidRDefault="001A136F" w:rsidP="00863CAD">
      <w:pPr>
        <w:pStyle w:val="ListParagraph"/>
        <w:ind w:hanging="720"/>
        <w:rPr>
          <w:rFonts w:ascii="Times New Roman" w:hAnsi="Times New Roman"/>
        </w:rPr>
      </w:pPr>
    </w:p>
    <w:p w14:paraId="05C38744" w14:textId="09C59327" w:rsidR="001A136F" w:rsidRDefault="001A136F" w:rsidP="008D1A65">
      <w:pPr>
        <w:pStyle w:val="ListParagraph"/>
        <w:numPr>
          <w:ilvl w:val="0"/>
          <w:numId w:val="11"/>
        </w:numPr>
        <w:ind w:hanging="720"/>
        <w:jc w:val="both"/>
        <w:rPr>
          <w:rFonts w:ascii="Times New Roman" w:hAnsi="Times New Roman"/>
        </w:rPr>
      </w:pPr>
      <w:r>
        <w:rPr>
          <w:rFonts w:ascii="Times New Roman" w:hAnsi="Times New Roman"/>
        </w:rPr>
        <w:t>If negative IMR in the separate account has previously been recognized as a direct charge to surplus</w:t>
      </w:r>
      <w:r w:rsidR="00DA700E">
        <w:rPr>
          <w:rFonts w:ascii="Times New Roman" w:hAnsi="Times New Roman"/>
        </w:rPr>
        <w:t xml:space="preserve">, the reporting entity shall </w:t>
      </w:r>
      <w:r w:rsidR="000C660A">
        <w:rPr>
          <w:rFonts w:ascii="Times New Roman" w:hAnsi="Times New Roman"/>
        </w:rPr>
        <w:t>recognize an asset as an aggregate write-in for other-than-invested assets as “</w:t>
      </w:r>
      <w:r w:rsidR="00221E8A">
        <w:rPr>
          <w:rFonts w:ascii="Times New Roman" w:hAnsi="Times New Roman"/>
        </w:rPr>
        <w:t xml:space="preserve">Recognized </w:t>
      </w:r>
      <w:r w:rsidR="000C660A">
        <w:rPr>
          <w:rFonts w:ascii="Times New Roman" w:hAnsi="Times New Roman"/>
        </w:rPr>
        <w:t xml:space="preserve">Disallowed IMR” on line </w:t>
      </w:r>
      <w:r w:rsidR="009B1B3E">
        <w:rPr>
          <w:rFonts w:ascii="Times New Roman" w:hAnsi="Times New Roman"/>
        </w:rPr>
        <w:t xml:space="preserve">15 of the separate account </w:t>
      </w:r>
      <w:r w:rsidR="00386B6A">
        <w:rPr>
          <w:rFonts w:ascii="Times New Roman" w:hAnsi="Times New Roman"/>
        </w:rPr>
        <w:t>asset page</w:t>
      </w:r>
      <w:r w:rsidR="009B1B3E">
        <w:rPr>
          <w:rFonts w:ascii="Times New Roman" w:hAnsi="Times New Roman"/>
        </w:rPr>
        <w:t xml:space="preserve">, with an offsetting credit to surplus. </w:t>
      </w:r>
      <w:r w:rsidR="00A8236E">
        <w:rPr>
          <w:rFonts w:ascii="Times New Roman" w:hAnsi="Times New Roman"/>
        </w:rPr>
        <w:t xml:space="preserve">This </w:t>
      </w:r>
      <w:proofErr w:type="gramStart"/>
      <w:r w:rsidR="00A8236E">
        <w:rPr>
          <w:rFonts w:ascii="Times New Roman" w:hAnsi="Times New Roman"/>
        </w:rPr>
        <w:t>credit to</w:t>
      </w:r>
      <w:proofErr w:type="gramEnd"/>
      <w:r w:rsidR="00A8236E">
        <w:rPr>
          <w:rFonts w:ascii="Times New Roman" w:hAnsi="Times New Roman"/>
        </w:rPr>
        <w:t xml:space="preserve"> surplus </w:t>
      </w:r>
      <w:r w:rsidR="00724C5C">
        <w:rPr>
          <w:rFonts w:ascii="Times New Roman" w:hAnsi="Times New Roman"/>
        </w:rPr>
        <w:t>shall</w:t>
      </w:r>
      <w:r w:rsidR="00A8236E">
        <w:rPr>
          <w:rFonts w:ascii="Times New Roman" w:hAnsi="Times New Roman"/>
        </w:rPr>
        <w:t xml:space="preserve"> reverse the charge previously recognized. </w:t>
      </w:r>
      <w:r w:rsidR="00CC4050">
        <w:rPr>
          <w:rFonts w:ascii="Times New Roman" w:hAnsi="Times New Roman"/>
        </w:rPr>
        <w:t xml:space="preserve">This process shall continue in subsequent quarters if additional </w:t>
      </w:r>
      <w:r w:rsidR="00597E73">
        <w:rPr>
          <w:rFonts w:ascii="Times New Roman" w:hAnsi="Times New Roman"/>
        </w:rPr>
        <w:t>separate account IMR is permitted as an asset</w:t>
      </w:r>
      <w:r w:rsidR="00A91147">
        <w:rPr>
          <w:rFonts w:ascii="Times New Roman" w:hAnsi="Times New Roman"/>
        </w:rPr>
        <w:t xml:space="preserve"> to the extent IMR was previously taken as a direct charge to surplus</w:t>
      </w:r>
      <w:r w:rsidR="00597E73">
        <w:rPr>
          <w:rFonts w:ascii="Times New Roman" w:hAnsi="Times New Roman"/>
        </w:rPr>
        <w:t>.</w:t>
      </w:r>
      <w:r w:rsidR="00D44ACC">
        <w:rPr>
          <w:rFonts w:ascii="Times New Roman" w:hAnsi="Times New Roman"/>
        </w:rPr>
        <w:t xml:space="preserve"> Once prior surplus impacts have been fully eliminated, then the </w:t>
      </w:r>
      <w:r w:rsidR="0098282E">
        <w:rPr>
          <w:rFonts w:ascii="Times New Roman" w:hAnsi="Times New Roman"/>
        </w:rPr>
        <w:t xml:space="preserve">entity shall follow the guidance for </w:t>
      </w:r>
      <w:r w:rsidR="00930943">
        <w:rPr>
          <w:rFonts w:ascii="Times New Roman" w:hAnsi="Times New Roman"/>
        </w:rPr>
        <w:t xml:space="preserve">new </w:t>
      </w:r>
      <w:r w:rsidR="0098282E">
        <w:rPr>
          <w:rFonts w:ascii="Times New Roman" w:hAnsi="Times New Roman"/>
        </w:rPr>
        <w:t xml:space="preserve">net negative </w:t>
      </w:r>
      <w:r w:rsidR="00745C9C">
        <w:rPr>
          <w:rFonts w:ascii="Times New Roman" w:hAnsi="Times New Roman"/>
        </w:rPr>
        <w:t>(disallowed</w:t>
      </w:r>
      <w:r w:rsidR="00052875">
        <w:rPr>
          <w:rFonts w:ascii="Times New Roman" w:hAnsi="Times New Roman"/>
        </w:rPr>
        <w:t xml:space="preserve">) </w:t>
      </w:r>
      <w:r w:rsidR="0098282E">
        <w:rPr>
          <w:rFonts w:ascii="Times New Roman" w:hAnsi="Times New Roman"/>
        </w:rPr>
        <w:t xml:space="preserve">IMR as detailed </w:t>
      </w:r>
      <w:r w:rsidR="00052875">
        <w:rPr>
          <w:rFonts w:ascii="Times New Roman" w:hAnsi="Times New Roman"/>
        </w:rPr>
        <w:t xml:space="preserve">in </w:t>
      </w:r>
      <w:r w:rsidR="0098282E">
        <w:rPr>
          <w:rFonts w:ascii="Times New Roman" w:hAnsi="Times New Roman"/>
        </w:rPr>
        <w:t>the following paragraph.</w:t>
      </w:r>
      <w:r w:rsidR="00597E73">
        <w:rPr>
          <w:rFonts w:ascii="Times New Roman" w:hAnsi="Times New Roman"/>
        </w:rPr>
        <w:t xml:space="preserve"> If subsequent </w:t>
      </w:r>
      <w:r w:rsidR="00A4383F">
        <w:rPr>
          <w:rFonts w:ascii="Times New Roman" w:hAnsi="Times New Roman"/>
        </w:rPr>
        <w:t xml:space="preserve">quarters result with a decline in the permitted IMR asset in the separate account, then the asset </w:t>
      </w:r>
      <w:r w:rsidR="00DB02F8">
        <w:rPr>
          <w:rFonts w:ascii="Times New Roman" w:hAnsi="Times New Roman"/>
        </w:rPr>
        <w:t>shall</w:t>
      </w:r>
      <w:r w:rsidR="00A4383F">
        <w:rPr>
          <w:rFonts w:ascii="Times New Roman" w:hAnsi="Times New Roman"/>
        </w:rPr>
        <w:t xml:space="preserve"> be credited with an offsetting charge to surplus. </w:t>
      </w:r>
    </w:p>
    <w:p w14:paraId="465C7B25" w14:textId="77777777" w:rsidR="00A8236E" w:rsidRPr="00D16CEF" w:rsidRDefault="00A8236E" w:rsidP="00D16CEF">
      <w:pPr>
        <w:pStyle w:val="ListParagraph"/>
        <w:ind w:left="360"/>
        <w:rPr>
          <w:rFonts w:ascii="Times New Roman" w:hAnsi="Times New Roman"/>
        </w:rPr>
      </w:pPr>
    </w:p>
    <w:p w14:paraId="0BF7FBBC" w14:textId="3704B6B1" w:rsidR="00832867" w:rsidRDefault="00571FC3" w:rsidP="008D1A65">
      <w:pPr>
        <w:pStyle w:val="ListParagraph"/>
        <w:numPr>
          <w:ilvl w:val="0"/>
          <w:numId w:val="11"/>
        </w:numPr>
        <w:ind w:hanging="720"/>
        <w:jc w:val="both"/>
        <w:rPr>
          <w:rFonts w:ascii="Times New Roman" w:hAnsi="Times New Roman"/>
        </w:rPr>
      </w:pPr>
      <w:r>
        <w:rPr>
          <w:rFonts w:ascii="Times New Roman" w:hAnsi="Times New Roman"/>
        </w:rPr>
        <w:t xml:space="preserve">If the reporting entity enters a net negative </w:t>
      </w:r>
      <w:r w:rsidR="00052875">
        <w:rPr>
          <w:rFonts w:ascii="Times New Roman" w:hAnsi="Times New Roman"/>
        </w:rPr>
        <w:t xml:space="preserve">(disallowed) </w:t>
      </w:r>
      <w:r>
        <w:rPr>
          <w:rFonts w:ascii="Times New Roman" w:hAnsi="Times New Roman"/>
        </w:rPr>
        <w:t xml:space="preserve">IMR position (meaning, </w:t>
      </w:r>
      <w:r w:rsidR="0007445C">
        <w:rPr>
          <w:rFonts w:ascii="Times New Roman" w:hAnsi="Times New Roman"/>
        </w:rPr>
        <w:t xml:space="preserve">there has not been a prior charge to surplus for net negative </w:t>
      </w:r>
      <w:r w:rsidR="00415FF6">
        <w:rPr>
          <w:rFonts w:ascii="Times New Roman" w:hAnsi="Times New Roman"/>
        </w:rPr>
        <w:t xml:space="preserve">(disallowed) </w:t>
      </w:r>
      <w:r w:rsidR="0007445C">
        <w:rPr>
          <w:rFonts w:ascii="Times New Roman" w:hAnsi="Times New Roman"/>
        </w:rPr>
        <w:t xml:space="preserve">IMR), then the entity shall recognize </w:t>
      </w:r>
      <w:r w:rsidR="00814D86">
        <w:rPr>
          <w:rFonts w:ascii="Times New Roman" w:hAnsi="Times New Roman"/>
        </w:rPr>
        <w:t>the asset as an aggregate write-in for other-than-invested assets as “Disallowed IMR” on line 15 of the separate account balance sheet, with an offsetting credit to IMR (lin</w:t>
      </w:r>
      <w:r w:rsidR="00386B6A">
        <w:rPr>
          <w:rFonts w:ascii="Times New Roman" w:hAnsi="Times New Roman"/>
        </w:rPr>
        <w:t xml:space="preserve">e 3 of the liability page) until the IMR liability equals zero. </w:t>
      </w:r>
      <w:r w:rsidR="00832867">
        <w:rPr>
          <w:rFonts w:ascii="Times New Roman" w:hAnsi="Times New Roman"/>
        </w:rPr>
        <w:t xml:space="preserve">This process shall continue in subsequent quarters if additional net negative </w:t>
      </w:r>
      <w:r w:rsidR="00B75523">
        <w:rPr>
          <w:rFonts w:ascii="Times New Roman" w:hAnsi="Times New Roman"/>
        </w:rPr>
        <w:t>IMR</w:t>
      </w:r>
      <w:r w:rsidR="00B90483">
        <w:rPr>
          <w:rFonts w:ascii="Times New Roman" w:hAnsi="Times New Roman"/>
        </w:rPr>
        <w:t xml:space="preserve"> is </w:t>
      </w:r>
      <w:r w:rsidR="00713D2A">
        <w:rPr>
          <w:rFonts w:ascii="Times New Roman" w:hAnsi="Times New Roman"/>
        </w:rPr>
        <w:t xml:space="preserve">generated from operations and </w:t>
      </w:r>
      <w:r w:rsidR="00B75523">
        <w:rPr>
          <w:rFonts w:ascii="Times New Roman" w:hAnsi="Times New Roman"/>
        </w:rPr>
        <w:t xml:space="preserve">is </w:t>
      </w:r>
      <w:r w:rsidR="00832867">
        <w:rPr>
          <w:rFonts w:ascii="Times New Roman" w:hAnsi="Times New Roman"/>
        </w:rPr>
        <w:t>permitted as an asset</w:t>
      </w:r>
      <w:r w:rsidR="00713D2A">
        <w:rPr>
          <w:rFonts w:ascii="Times New Roman" w:hAnsi="Times New Roman"/>
        </w:rPr>
        <w:t xml:space="preserve"> under the provisions of this interpretation</w:t>
      </w:r>
      <w:r w:rsidR="00B75523">
        <w:rPr>
          <w:rFonts w:ascii="Times New Roman" w:hAnsi="Times New Roman"/>
        </w:rPr>
        <w:t>.</w:t>
      </w:r>
      <w:r w:rsidR="00832867">
        <w:rPr>
          <w:rFonts w:ascii="Times New Roman" w:hAnsi="Times New Roman"/>
        </w:rPr>
        <w:t xml:space="preserve"> If subsequent quarters result with a decline in the permitted IMR asset in the separate account, then the asset </w:t>
      </w:r>
      <w:r w:rsidR="00CF6F0D">
        <w:rPr>
          <w:rFonts w:ascii="Times New Roman" w:hAnsi="Times New Roman"/>
        </w:rPr>
        <w:t>shall</w:t>
      </w:r>
      <w:r w:rsidR="00832867">
        <w:rPr>
          <w:rFonts w:ascii="Times New Roman" w:hAnsi="Times New Roman"/>
        </w:rPr>
        <w:t xml:space="preserve"> be credited with an offsetting charge to surplus. </w:t>
      </w:r>
    </w:p>
    <w:p w14:paraId="18CF9146" w14:textId="77777777" w:rsidR="00EE2045" w:rsidRPr="00D16CEF" w:rsidRDefault="00EE2045" w:rsidP="00863CAD">
      <w:pPr>
        <w:pStyle w:val="ListParagraph"/>
        <w:ind w:hanging="720"/>
        <w:rPr>
          <w:rFonts w:ascii="Times New Roman" w:hAnsi="Times New Roman"/>
        </w:rPr>
      </w:pPr>
    </w:p>
    <w:p w14:paraId="5392F8DA" w14:textId="2A551B2C" w:rsidR="00EE2045" w:rsidRDefault="00EE2045" w:rsidP="008D1A65">
      <w:pPr>
        <w:pStyle w:val="ListParagraph"/>
        <w:numPr>
          <w:ilvl w:val="0"/>
          <w:numId w:val="11"/>
        </w:numPr>
        <w:ind w:hanging="720"/>
        <w:jc w:val="both"/>
        <w:rPr>
          <w:rFonts w:ascii="Times New Roman" w:hAnsi="Times New Roman"/>
        </w:rPr>
      </w:pPr>
      <w:r w:rsidRPr="00BB1EBF">
        <w:rPr>
          <w:rFonts w:ascii="Times New Roman" w:hAnsi="Times New Roman"/>
        </w:rPr>
        <w:t xml:space="preserve">Reporting entities shall report an amount equal to the </w:t>
      </w:r>
      <w:r w:rsidR="00CF6F0D">
        <w:rPr>
          <w:rFonts w:ascii="Times New Roman" w:hAnsi="Times New Roman"/>
        </w:rPr>
        <w:t xml:space="preserve">asset recognized reflecting </w:t>
      </w:r>
      <w:r w:rsidRPr="00BB1EBF">
        <w:rPr>
          <w:rFonts w:ascii="Times New Roman" w:hAnsi="Times New Roman"/>
        </w:rPr>
        <w:t xml:space="preserve">net negative (disallowed) IMR as </w:t>
      </w:r>
      <w:r w:rsidRPr="00E07722">
        <w:rPr>
          <w:rFonts w:ascii="Times New Roman" w:hAnsi="Times New Roman"/>
        </w:rPr>
        <w:t>an aggregate write-in for special surplus funds (line 19) (named as “Recognized Disallowed IMR.</w:t>
      </w:r>
      <w:r>
        <w:rPr>
          <w:rFonts w:ascii="Times New Roman" w:hAnsi="Times New Roman"/>
        </w:rPr>
        <w:t>”</w:t>
      </w:r>
      <w:r w:rsidRPr="00E07722">
        <w:rPr>
          <w:rFonts w:ascii="Times New Roman" w:hAnsi="Times New Roman"/>
        </w:rPr>
        <w:t xml:space="preserve"> </w:t>
      </w:r>
      <w:r w:rsidR="00C3161C">
        <w:rPr>
          <w:rFonts w:ascii="Times New Roman" w:hAnsi="Times New Roman"/>
        </w:rPr>
        <w:t>This shall be included in each separate account statement (insulated and non-insulated) if net negative disallowed IMR is recognized as an asset</w:t>
      </w:r>
      <w:r w:rsidR="006916FE">
        <w:rPr>
          <w:rFonts w:ascii="Times New Roman" w:hAnsi="Times New Roman"/>
        </w:rPr>
        <w:t xml:space="preserve"> in that statement</w:t>
      </w:r>
      <w:r w:rsidR="00C3161C">
        <w:rPr>
          <w:rFonts w:ascii="Times New Roman" w:hAnsi="Times New Roman"/>
        </w:rPr>
        <w:t>.</w:t>
      </w:r>
    </w:p>
    <w:p w14:paraId="60500C62" w14:textId="77777777" w:rsidR="00936ED1" w:rsidRPr="00D16CEF" w:rsidRDefault="00936ED1" w:rsidP="00863CAD">
      <w:pPr>
        <w:pStyle w:val="ListParagraph"/>
        <w:ind w:hanging="720"/>
        <w:rPr>
          <w:rFonts w:ascii="Times New Roman" w:hAnsi="Times New Roman"/>
        </w:rPr>
      </w:pPr>
    </w:p>
    <w:p w14:paraId="531C076A" w14:textId="77777777" w:rsidR="00A55598" w:rsidRPr="00BB1EBF" w:rsidRDefault="00A55598" w:rsidP="008D1A65">
      <w:pPr>
        <w:pStyle w:val="ListParagraph"/>
        <w:numPr>
          <w:ilvl w:val="0"/>
          <w:numId w:val="11"/>
        </w:numPr>
        <w:ind w:hanging="720"/>
        <w:jc w:val="both"/>
        <w:rPr>
          <w:rFonts w:ascii="Times New Roman" w:hAnsi="Times New Roman"/>
        </w:rPr>
      </w:pPr>
      <w:r>
        <w:rPr>
          <w:rFonts w:ascii="Times New Roman" w:hAnsi="Times New Roman"/>
        </w:rPr>
        <w:t xml:space="preserve">Reporting entities shall include note disclosures in the quarterly and annual financial statements as required in paragraph 13 of the interpretation. </w:t>
      </w:r>
    </w:p>
    <w:p w14:paraId="6F630FA7" w14:textId="43811810" w:rsidR="00A8236E" w:rsidRPr="00CE07C7" w:rsidRDefault="00A8236E" w:rsidP="00D16CEF">
      <w:pPr>
        <w:pStyle w:val="ListParagraph"/>
        <w:jc w:val="both"/>
        <w:rPr>
          <w:rFonts w:ascii="Times New Roman" w:hAnsi="Times New Roman"/>
        </w:rPr>
      </w:pPr>
    </w:p>
    <w:p w14:paraId="0F525E48" w14:textId="77777777" w:rsidR="0031366E" w:rsidRDefault="0031366E" w:rsidP="00D16CEF">
      <w:pPr>
        <w:jc w:val="both"/>
      </w:pPr>
    </w:p>
    <w:p w14:paraId="2EAD1DD6" w14:textId="53F8AA0C" w:rsidR="006703F9" w:rsidRPr="008D18E2" w:rsidRDefault="006703F9" w:rsidP="006703F9">
      <w:pPr>
        <w:widowControl w:val="0"/>
        <w:spacing w:after="60"/>
        <w:jc w:val="both"/>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Pr>
          <w:noProof/>
          <w:sz w:val="16"/>
          <w:szCs w:val="16"/>
        </w:rPr>
        <w:t>https://naiconline.sharepoint.com/teams/FRSStatutoryAccounting/National Meetings/A. National Meeting Materials/2025/08-11-25 Summer National Meeting/Hearing/06 - INT 23-01 - Revised April 2025 (002).docx</w:t>
      </w:r>
      <w:r w:rsidRPr="004208AE">
        <w:rPr>
          <w:sz w:val="16"/>
          <w:szCs w:val="16"/>
        </w:rPr>
        <w:fldChar w:fldCharType="end"/>
      </w:r>
    </w:p>
    <w:p w14:paraId="4B9BAF9E" w14:textId="77777777" w:rsidR="006703F9" w:rsidRPr="00D16CEF" w:rsidRDefault="006703F9" w:rsidP="00D16CEF">
      <w:pPr>
        <w:jc w:val="both"/>
      </w:pPr>
    </w:p>
    <w:sectPr w:rsidR="006703F9" w:rsidRPr="00D16CEF" w:rsidSect="00373A57">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D62A6" w14:textId="77777777" w:rsidR="00EC58B9" w:rsidRDefault="00EC58B9">
      <w:r>
        <w:separator/>
      </w:r>
    </w:p>
  </w:endnote>
  <w:endnote w:type="continuationSeparator" w:id="0">
    <w:p w14:paraId="78E163E2" w14:textId="77777777" w:rsidR="00EC58B9" w:rsidRDefault="00EC58B9">
      <w:r>
        <w:continuationSeparator/>
      </w:r>
    </w:p>
  </w:endnote>
  <w:endnote w:type="continuationNotice" w:id="1">
    <w:p w14:paraId="1D93B254" w14:textId="77777777" w:rsidR="00EC58B9" w:rsidRDefault="00EC5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3E7B3" w14:textId="28B3A02C" w:rsidR="00D61907" w:rsidRPr="00D61907" w:rsidRDefault="00373A57" w:rsidP="009C5FFE">
    <w:pPr>
      <w:pStyle w:val="Footer"/>
      <w:tabs>
        <w:tab w:val="clear" w:pos="4320"/>
        <w:tab w:val="center" w:pos="4680"/>
      </w:tabs>
      <w:spacing w:before="220"/>
      <w:rPr>
        <w:b/>
        <w:sz w:val="18"/>
        <w:szCs w:val="18"/>
      </w:rPr>
    </w:pPr>
    <w:r>
      <w:rPr>
        <w:b/>
        <w:sz w:val="18"/>
        <w:szCs w:val="18"/>
      </w:rPr>
      <w:tab/>
    </w:r>
    <w:r w:rsidR="007C0361">
      <w:rPr>
        <w:b/>
        <w:sz w:val="18"/>
        <w:szCs w:val="18"/>
      </w:rPr>
      <w:t>23-01</w:t>
    </w:r>
    <w:r w:rsidR="00D61907">
      <w:rPr>
        <w:b/>
        <w:sz w:val="18"/>
        <w:szCs w:val="18"/>
      </w:rPr>
      <w:t>-</w:t>
    </w:r>
    <w:r w:rsidR="00D61907" w:rsidRPr="00D61907">
      <w:rPr>
        <w:b/>
        <w:sz w:val="18"/>
        <w:szCs w:val="18"/>
      </w:rPr>
      <w:fldChar w:fldCharType="begin"/>
    </w:r>
    <w:r w:rsidR="00D61907" w:rsidRPr="00D61907">
      <w:rPr>
        <w:b/>
        <w:sz w:val="18"/>
        <w:szCs w:val="18"/>
      </w:rPr>
      <w:instrText xml:space="preserve"> PAGE   \* MERGEFORMAT </w:instrText>
    </w:r>
    <w:r w:rsidR="00D61907" w:rsidRPr="00D61907">
      <w:rPr>
        <w:b/>
        <w:sz w:val="18"/>
        <w:szCs w:val="18"/>
      </w:rPr>
      <w:fldChar w:fldCharType="separate"/>
    </w:r>
    <w:r w:rsidR="0047030F">
      <w:rPr>
        <w:b/>
        <w:noProof/>
        <w:sz w:val="18"/>
        <w:szCs w:val="18"/>
      </w:rPr>
      <w:t>2</w:t>
    </w:r>
    <w:r w:rsidR="00D61907" w:rsidRPr="00D6190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7956" w14:textId="0672FA3F" w:rsidR="00E17C85" w:rsidRDefault="00373A57" w:rsidP="009C5FFE">
    <w:pPr>
      <w:pStyle w:val="Footer"/>
      <w:tabs>
        <w:tab w:val="clear" w:pos="4320"/>
        <w:tab w:val="center" w:pos="4680"/>
      </w:tabs>
      <w:spacing w:before="220"/>
    </w:pPr>
    <w:r>
      <w:rPr>
        <w:b/>
        <w:sz w:val="18"/>
        <w:szCs w:val="18"/>
      </w:rPr>
      <w:tab/>
    </w:r>
    <w:r w:rsidR="007C0361">
      <w:rPr>
        <w:b/>
        <w:sz w:val="18"/>
        <w:szCs w:val="18"/>
      </w:rPr>
      <w:t>23-01</w:t>
    </w:r>
    <w:r w:rsidR="007C0361" w:rsidDel="007C0361">
      <w:rPr>
        <w:b/>
        <w:sz w:val="18"/>
        <w:szCs w:val="18"/>
      </w:rPr>
      <w:t xml:space="preserve"> </w:t>
    </w:r>
    <w:r w:rsidR="00550A49">
      <w:rPr>
        <w:b/>
        <w:sz w:val="18"/>
        <w:szCs w:val="18"/>
      </w:rPr>
      <w:t>-</w:t>
    </w:r>
    <w:r w:rsidR="00550A49" w:rsidRPr="00550A49">
      <w:rPr>
        <w:b/>
        <w:sz w:val="18"/>
        <w:szCs w:val="18"/>
      </w:rPr>
      <w:fldChar w:fldCharType="begin"/>
    </w:r>
    <w:r w:rsidR="00550A49" w:rsidRPr="00550A49">
      <w:rPr>
        <w:b/>
        <w:sz w:val="18"/>
        <w:szCs w:val="18"/>
      </w:rPr>
      <w:instrText xml:space="preserve"> PAGE   \* MERGEFORMAT </w:instrText>
    </w:r>
    <w:r w:rsidR="00550A49" w:rsidRPr="00550A49">
      <w:rPr>
        <w:b/>
        <w:sz w:val="18"/>
        <w:szCs w:val="18"/>
      </w:rPr>
      <w:fldChar w:fldCharType="separate"/>
    </w:r>
    <w:r w:rsidR="0047030F">
      <w:rPr>
        <w:b/>
        <w:noProof/>
        <w:sz w:val="18"/>
        <w:szCs w:val="18"/>
      </w:rPr>
      <w:t>3</w:t>
    </w:r>
    <w:r w:rsidR="00550A49" w:rsidRPr="00550A49">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4253A" w14:textId="58731E6F" w:rsidR="00E17C85" w:rsidRDefault="00373A57" w:rsidP="009C5FFE">
    <w:pPr>
      <w:pStyle w:val="Footer"/>
      <w:tabs>
        <w:tab w:val="clear" w:pos="4320"/>
        <w:tab w:val="center" w:pos="4680"/>
      </w:tabs>
    </w:pPr>
    <w:r>
      <w:rPr>
        <w:b/>
        <w:sz w:val="18"/>
        <w:szCs w:val="18"/>
      </w:rPr>
      <w:tab/>
    </w:r>
    <w:r w:rsidR="007C0361">
      <w:rPr>
        <w:b/>
        <w:sz w:val="18"/>
        <w:szCs w:val="18"/>
      </w:rPr>
      <w:t>23-01</w:t>
    </w:r>
    <w:r w:rsidR="00550A49">
      <w:rPr>
        <w:b/>
        <w:sz w:val="18"/>
        <w:szCs w:val="18"/>
      </w:rPr>
      <w:t>-</w:t>
    </w:r>
    <w:r w:rsidR="00550A49" w:rsidRPr="00550A49">
      <w:rPr>
        <w:b/>
        <w:sz w:val="18"/>
        <w:szCs w:val="18"/>
      </w:rPr>
      <w:fldChar w:fldCharType="begin"/>
    </w:r>
    <w:r w:rsidR="00550A49" w:rsidRPr="00550A49">
      <w:rPr>
        <w:b/>
        <w:sz w:val="18"/>
        <w:szCs w:val="18"/>
      </w:rPr>
      <w:instrText xml:space="preserve"> PAGE   \* MERGEFORMAT </w:instrText>
    </w:r>
    <w:r w:rsidR="00550A49" w:rsidRPr="00550A49">
      <w:rPr>
        <w:b/>
        <w:sz w:val="18"/>
        <w:szCs w:val="18"/>
      </w:rPr>
      <w:fldChar w:fldCharType="separate"/>
    </w:r>
    <w:r w:rsidR="0047030F">
      <w:rPr>
        <w:b/>
        <w:noProof/>
        <w:sz w:val="18"/>
        <w:szCs w:val="18"/>
      </w:rPr>
      <w:t>1</w:t>
    </w:r>
    <w:r w:rsidR="00550A49" w:rsidRPr="00550A49">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F55B1" w14:textId="77777777" w:rsidR="00EC58B9" w:rsidRDefault="00EC58B9">
      <w:r>
        <w:separator/>
      </w:r>
    </w:p>
  </w:footnote>
  <w:footnote w:type="continuationSeparator" w:id="0">
    <w:p w14:paraId="44337983" w14:textId="77777777" w:rsidR="00EC58B9" w:rsidRDefault="00EC58B9">
      <w:r>
        <w:continuationSeparator/>
      </w:r>
    </w:p>
  </w:footnote>
  <w:footnote w:type="continuationNotice" w:id="1">
    <w:p w14:paraId="1DF62619" w14:textId="77777777" w:rsidR="00EC58B9" w:rsidRDefault="00EC58B9"/>
  </w:footnote>
  <w:footnote w:id="2">
    <w:p w14:paraId="63F26D2F" w14:textId="580CA16E" w:rsidR="006F354E" w:rsidRPr="00863CAD" w:rsidRDefault="006F354E" w:rsidP="00863CAD">
      <w:pPr>
        <w:pStyle w:val="FootnoteText"/>
        <w:spacing w:after="180"/>
        <w:jc w:val="both"/>
        <w:rPr>
          <w:sz w:val="18"/>
          <w:szCs w:val="18"/>
        </w:rPr>
      </w:pPr>
      <w:r w:rsidRPr="00863CAD">
        <w:rPr>
          <w:rStyle w:val="FootnoteReference"/>
          <w:sz w:val="18"/>
          <w:szCs w:val="18"/>
        </w:rPr>
        <w:footnoteRef/>
      </w:r>
      <w:r w:rsidRPr="00863CAD">
        <w:rPr>
          <w:sz w:val="18"/>
          <w:szCs w:val="18"/>
        </w:rPr>
        <w:t xml:space="preserve"> The general account capital and surplus includes surplus reflected in the separate </w:t>
      </w:r>
      <w:r w:rsidR="00430A91" w:rsidRPr="00863CAD">
        <w:rPr>
          <w:sz w:val="18"/>
          <w:szCs w:val="18"/>
        </w:rPr>
        <w:t>account;</w:t>
      </w:r>
      <w:r w:rsidRPr="00863CAD">
        <w:rPr>
          <w:sz w:val="18"/>
          <w:szCs w:val="18"/>
        </w:rPr>
        <w:t xml:space="preserve"> therefore</w:t>
      </w:r>
      <w:r w:rsidR="008A6D5D" w:rsidRPr="00863CAD">
        <w:rPr>
          <w:sz w:val="18"/>
          <w:szCs w:val="18"/>
        </w:rPr>
        <w:t>,</w:t>
      </w:r>
      <w:r w:rsidRPr="00863CAD">
        <w:rPr>
          <w:sz w:val="18"/>
          <w:szCs w:val="18"/>
        </w:rPr>
        <w:t xml:space="preserve"> an aggregation of general account and separate account surplus is not necessary. </w:t>
      </w:r>
    </w:p>
  </w:footnote>
  <w:footnote w:id="3">
    <w:p w14:paraId="7975B298" w14:textId="06E7206D" w:rsidR="005D7B9E" w:rsidRDefault="005D7B9E" w:rsidP="00863CAD">
      <w:pPr>
        <w:pStyle w:val="FootnoteText"/>
        <w:spacing w:after="180"/>
        <w:jc w:val="both"/>
      </w:pPr>
      <w:r w:rsidRPr="00863CAD">
        <w:rPr>
          <w:rStyle w:val="FootnoteReference"/>
          <w:sz w:val="18"/>
          <w:szCs w:val="18"/>
        </w:rPr>
        <w:footnoteRef/>
      </w:r>
      <w:r w:rsidRPr="00863CAD">
        <w:rPr>
          <w:sz w:val="18"/>
          <w:szCs w:val="18"/>
        </w:rPr>
        <w:t xml:space="preserve"> </w:t>
      </w:r>
      <w:r w:rsidR="00917506" w:rsidRPr="00863CAD">
        <w:rPr>
          <w:sz w:val="18"/>
          <w:szCs w:val="18"/>
        </w:rPr>
        <w:t xml:space="preserve">As the separate account does not have “admitted” assets, </w:t>
      </w:r>
      <w:r w:rsidR="00BC6080" w:rsidRPr="00863CAD">
        <w:rPr>
          <w:sz w:val="18"/>
          <w:szCs w:val="18"/>
        </w:rPr>
        <w:t xml:space="preserve">broad </w:t>
      </w:r>
      <w:r w:rsidR="00917506" w:rsidRPr="00863CAD">
        <w:rPr>
          <w:sz w:val="18"/>
          <w:szCs w:val="18"/>
        </w:rPr>
        <w:t xml:space="preserve">reference to “admitted net negative </w:t>
      </w:r>
      <w:r w:rsidR="005250E2" w:rsidRPr="00863CAD">
        <w:rPr>
          <w:sz w:val="18"/>
          <w:szCs w:val="18"/>
        </w:rPr>
        <w:t>(disallowed) IMR</w:t>
      </w:r>
      <w:r w:rsidR="00BC6080" w:rsidRPr="00863CAD">
        <w:rPr>
          <w:sz w:val="18"/>
          <w:szCs w:val="18"/>
        </w:rPr>
        <w:t xml:space="preserve">” </w:t>
      </w:r>
      <w:r w:rsidR="00153CB6" w:rsidRPr="00863CAD">
        <w:rPr>
          <w:sz w:val="18"/>
          <w:szCs w:val="18"/>
        </w:rPr>
        <w:t>throughout</w:t>
      </w:r>
      <w:r w:rsidR="00BC6080" w:rsidRPr="00863CAD">
        <w:rPr>
          <w:sz w:val="18"/>
          <w:szCs w:val="18"/>
        </w:rPr>
        <w:t xml:space="preserve"> this interpretation</w:t>
      </w:r>
      <w:r w:rsidR="005250E2" w:rsidRPr="00863CAD">
        <w:rPr>
          <w:sz w:val="18"/>
          <w:szCs w:val="18"/>
        </w:rPr>
        <w:t xml:space="preserve"> includes what is admitted in the general account and what is recognized as an asset in the separate accounts.</w:t>
      </w:r>
      <w:r w:rsidR="005250E2">
        <w:t xml:space="preserve"> </w:t>
      </w:r>
    </w:p>
  </w:footnote>
  <w:footnote w:id="4">
    <w:p w14:paraId="650B2CE9" w14:textId="584A0105" w:rsidR="00960642" w:rsidRDefault="00960642" w:rsidP="00D16CEF">
      <w:pPr>
        <w:pStyle w:val="FootnoteText"/>
        <w:jc w:val="both"/>
      </w:pPr>
      <w:r w:rsidRPr="00863CAD">
        <w:rPr>
          <w:rStyle w:val="FootnoteReference"/>
          <w:sz w:val="18"/>
          <w:szCs w:val="18"/>
        </w:rPr>
        <w:footnoteRef/>
      </w:r>
      <w:r w:rsidRPr="00863CAD">
        <w:rPr>
          <w:sz w:val="18"/>
          <w:szCs w:val="18"/>
        </w:rPr>
        <w:t xml:space="preserve"> Reference to derivative termination throughout this interpretation includes all actions that close out a derivative, including</w:t>
      </w:r>
      <w:r w:rsidR="0073114B" w:rsidRPr="00863CAD">
        <w:rPr>
          <w:sz w:val="18"/>
          <w:szCs w:val="18"/>
        </w:rPr>
        <w:t>, but not limited to,</w:t>
      </w:r>
      <w:r w:rsidRPr="00863CAD">
        <w:rPr>
          <w:sz w:val="18"/>
          <w:szCs w:val="18"/>
        </w:rPr>
        <w:t xml:space="preserve"> termination, expiration, </w:t>
      </w:r>
      <w:r w:rsidR="0082747B" w:rsidRPr="00863CAD">
        <w:rPr>
          <w:sz w:val="18"/>
          <w:szCs w:val="18"/>
        </w:rPr>
        <w:t>settlement,</w:t>
      </w:r>
      <w:r w:rsidRPr="00863CAD">
        <w:rPr>
          <w:sz w:val="18"/>
          <w:szCs w:val="18"/>
        </w:rPr>
        <w:t xml:space="preserve"> or sale. </w:t>
      </w:r>
    </w:p>
  </w:footnote>
  <w:footnote w:id="5">
    <w:p w14:paraId="7712D51E" w14:textId="12BDE1DA" w:rsidR="00F43B5A" w:rsidRDefault="00F43B5A">
      <w:pPr>
        <w:pStyle w:val="FootnoteText"/>
      </w:pPr>
      <w:ins w:id="44" w:author="Jacks, Wendy" w:date="2025-07-24T10:09:00Z" w16du:dateUtc="2025-07-24T15:09:00Z">
        <w:r>
          <w:rPr>
            <w:rStyle w:val="FootnoteReference"/>
          </w:rPr>
          <w:footnoteRef/>
        </w:r>
        <w:r>
          <w:t xml:space="preserve"> </w:t>
        </w:r>
        <w:r w:rsidRPr="00F40501">
          <w:rPr>
            <w:sz w:val="18"/>
            <w:szCs w:val="18"/>
            <w:rPrChange w:id="45" w:author="Gann, Julie" w:date="2025-06-03T09:56:00Z" w16du:dateUtc="2025-06-03T14:56:00Z">
              <w:rPr/>
            </w:rPrChange>
          </w:rPr>
          <w:t xml:space="preserve">An optional template to assist with the IMR reconciliation is available on the NAIC Principles-Based Reserving website: </w:t>
        </w:r>
        <w:r w:rsidRPr="00F40501">
          <w:rPr>
            <w:sz w:val="18"/>
            <w:szCs w:val="18"/>
            <w:rPrChange w:id="46" w:author="Gann, Julie" w:date="2025-06-03T09:56:00Z" w16du:dateUtc="2025-06-03T14:56:00Z">
              <w:rPr/>
            </w:rPrChange>
          </w:rPr>
          <w:fldChar w:fldCharType="begin"/>
        </w:r>
        <w:r w:rsidRPr="00F40501">
          <w:rPr>
            <w:sz w:val="18"/>
            <w:szCs w:val="18"/>
            <w:rPrChange w:id="47" w:author="Gann, Julie" w:date="2025-06-03T09:56:00Z" w16du:dateUtc="2025-06-03T14:56:00Z">
              <w:rPr/>
            </w:rPrChange>
          </w:rPr>
          <w:instrText>HYPERLINK "https://content.naic.org/pbr_data.htm"</w:instrText>
        </w:r>
        <w:r w:rsidRPr="00F40501">
          <w:rPr>
            <w:sz w:val="18"/>
            <w:szCs w:val="18"/>
            <w:rPrChange w:id="48" w:author="Gann, Julie" w:date="2025-06-03T09:56:00Z" w16du:dateUtc="2025-06-03T14:56:00Z">
              <w:rPr>
                <w:sz w:val="18"/>
                <w:szCs w:val="18"/>
              </w:rPr>
            </w:rPrChange>
          </w:rPr>
        </w:r>
        <w:r w:rsidRPr="00F40501">
          <w:rPr>
            <w:sz w:val="18"/>
            <w:szCs w:val="18"/>
            <w:rPrChange w:id="49" w:author="Gann, Julie" w:date="2025-06-03T09:56:00Z" w16du:dateUtc="2025-06-03T14:56:00Z">
              <w:rPr/>
            </w:rPrChange>
          </w:rPr>
          <w:fldChar w:fldCharType="separate"/>
        </w:r>
        <w:r w:rsidRPr="00F40501">
          <w:rPr>
            <w:rStyle w:val="Hyperlink"/>
            <w:sz w:val="18"/>
            <w:szCs w:val="18"/>
            <w:rPrChange w:id="50" w:author="Gann, Julie" w:date="2025-06-03T09:56:00Z" w16du:dateUtc="2025-06-03T14:56:00Z">
              <w:rPr>
                <w:rStyle w:val="Hyperlink"/>
              </w:rPr>
            </w:rPrChange>
          </w:rPr>
          <w:t>https://content.naic.org/pbr_data.htm</w:t>
        </w:r>
        <w:r w:rsidRPr="00F40501">
          <w:rPr>
            <w:sz w:val="18"/>
            <w:szCs w:val="18"/>
            <w:rPrChange w:id="51" w:author="Gann, Julie" w:date="2025-06-03T09:56:00Z" w16du:dateUtc="2025-06-03T14:56:00Z">
              <w:rPr/>
            </w:rPrChange>
          </w:rPr>
          <w:fldChar w:fldCharType="end"/>
        </w:r>
        <w:r w:rsidRPr="00F40501">
          <w:rPr>
            <w:sz w:val="18"/>
            <w:szCs w:val="18"/>
            <w:rPrChange w:id="52" w:author="Gann, Julie" w:date="2025-06-03T09:56:00Z" w16du:dateUtc="2025-06-03T14:56:00Z">
              <w:rPr/>
            </w:rPrChange>
          </w:rPr>
          <w:t>. It is available as a template to VM-31.</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92AF" w14:textId="5BA88D44" w:rsidR="009F0139" w:rsidRPr="009C54F0" w:rsidRDefault="0041266F" w:rsidP="009C54F0">
    <w:pPr>
      <w:pStyle w:val="Header"/>
      <w:jc w:val="right"/>
      <w:rPr>
        <w:b/>
        <w:bCs/>
        <w:sz w:val="20"/>
        <w:szCs w:val="20"/>
      </w:rPr>
    </w:pPr>
    <w:r w:rsidRPr="00BE59E3">
      <w:rPr>
        <w:b/>
        <w:sz w:val="18"/>
        <w:szCs w:val="18"/>
      </w:rPr>
      <w:t>I</w:t>
    </w:r>
    <w:r w:rsidR="00D61907" w:rsidRPr="00BE59E3">
      <w:rPr>
        <w:b/>
        <w:sz w:val="18"/>
        <w:szCs w:val="18"/>
      </w:rPr>
      <w:t xml:space="preserve">NT </w:t>
    </w:r>
    <w:r w:rsidR="007C0361">
      <w:rPr>
        <w:b/>
        <w:sz w:val="18"/>
        <w:szCs w:val="18"/>
      </w:rPr>
      <w:t>23-01</w:t>
    </w:r>
    <w:r w:rsidR="001F7C82">
      <w:rPr>
        <w:b/>
        <w:sz w:val="18"/>
        <w:szCs w:val="18"/>
      </w:rPr>
      <w:tab/>
      <w:t>Appendix B</w:t>
    </w:r>
    <w:r w:rsidR="00D61907" w:rsidRPr="00BE59E3">
      <w:rPr>
        <w:b/>
        <w:sz w:val="18"/>
        <w:szCs w:val="18"/>
      </w:rPr>
      <w:tab/>
    </w:r>
    <w:r w:rsidR="009C54F0">
      <w:rPr>
        <w:b/>
        <w:bCs/>
        <w:sz w:val="20"/>
        <w:szCs w:val="20"/>
      </w:rPr>
      <w:t>Attachment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FC919" w14:textId="77777777" w:rsidR="009C54F0" w:rsidRPr="00DD50FE" w:rsidRDefault="009C54F0" w:rsidP="009C54F0">
    <w:pPr>
      <w:pStyle w:val="Header"/>
      <w:jc w:val="right"/>
      <w:rPr>
        <w:b/>
        <w:bCs/>
        <w:sz w:val="20"/>
        <w:szCs w:val="20"/>
      </w:rPr>
    </w:pPr>
    <w:r>
      <w:rPr>
        <w:b/>
        <w:bCs/>
        <w:sz w:val="20"/>
        <w:szCs w:val="20"/>
      </w:rPr>
      <w:t>Attachment 6</w:t>
    </w:r>
  </w:p>
  <w:p w14:paraId="443B540C" w14:textId="6C4045A3" w:rsidR="00E17C85" w:rsidRPr="009C5FFE" w:rsidRDefault="00DA612A" w:rsidP="009140C5">
    <w:pPr>
      <w:pStyle w:val="Heading3"/>
      <w:keepNext w:val="0"/>
      <w:tabs>
        <w:tab w:val="center" w:pos="4680"/>
        <w:tab w:val="right" w:pos="9360"/>
      </w:tabs>
      <w:spacing w:before="0" w:after="180"/>
      <w:jc w:val="center"/>
      <w:rPr>
        <w:rFonts w:ascii="Times New Roman" w:hAnsi="Times New Roman" w:cs="Times New Roman"/>
        <w:sz w:val="18"/>
        <w:szCs w:val="18"/>
      </w:rPr>
    </w:pPr>
    <w:r>
      <w:rPr>
        <w:rFonts w:ascii="Times New Roman" w:hAnsi="Times New Roman" w:cs="Times New Roman"/>
        <w:sz w:val="18"/>
        <w:szCs w:val="18"/>
      </w:rPr>
      <w:t>Net Negative (Disallowed) I</w:t>
    </w:r>
    <w:r w:rsidR="000255D6">
      <w:rPr>
        <w:rFonts w:ascii="Times New Roman" w:hAnsi="Times New Roman" w:cs="Times New Roman"/>
        <w:sz w:val="18"/>
        <w:szCs w:val="18"/>
      </w:rPr>
      <w:t>nterest Maintenance Reserve</w:t>
    </w:r>
    <w:r w:rsidR="009C5FFE">
      <w:rPr>
        <w:rFonts w:ascii="Times New Roman" w:hAnsi="Times New Roman" w:cs="Times New Roman"/>
        <w:sz w:val="18"/>
        <w:szCs w:val="18"/>
      </w:rPr>
      <w:tab/>
    </w:r>
    <w:r w:rsidR="009C5FFE" w:rsidRPr="009C5FFE">
      <w:rPr>
        <w:rFonts w:ascii="Times New Roman" w:hAnsi="Times New Roman" w:cs="Times New Roman"/>
        <w:sz w:val="18"/>
        <w:szCs w:val="18"/>
      </w:rPr>
      <w:t xml:space="preserve">INT </w:t>
    </w:r>
    <w:r w:rsidR="007C0361" w:rsidRPr="007C0361">
      <w:rPr>
        <w:rFonts w:ascii="Times New Roman" w:hAnsi="Times New Roman" w:cs="Times New Roman"/>
        <w:sz w:val="18"/>
        <w:szCs w:val="18"/>
      </w:rPr>
      <w:t>23-01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F2128" w14:textId="689773B0" w:rsidR="00684735" w:rsidRPr="00DD50FE" w:rsidRDefault="007C205C" w:rsidP="00684735">
    <w:pPr>
      <w:pStyle w:val="Header"/>
      <w:jc w:val="right"/>
      <w:rPr>
        <w:b/>
        <w:bCs/>
        <w:sz w:val="20"/>
        <w:szCs w:val="20"/>
      </w:rPr>
    </w:pPr>
    <w:r>
      <w:rPr>
        <w:b/>
        <w:bCs/>
        <w:sz w:val="20"/>
        <w:szCs w:val="20"/>
      </w:rPr>
      <w:t>Attachment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C4267804"/>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DA655A4"/>
    <w:multiLevelType w:val="hybridMultilevel"/>
    <w:tmpl w:val="1D8CE83C"/>
    <w:lvl w:ilvl="0" w:tplc="F1BC5B5E">
      <w:start w:val="1"/>
      <w:numFmt w:val="low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097158"/>
    <w:multiLevelType w:val="hybridMultilevel"/>
    <w:tmpl w:val="9ECA360C"/>
    <w:lvl w:ilvl="0" w:tplc="FFFFFFFF">
      <w:start w:val="1"/>
      <w:numFmt w:val="lowerLetter"/>
      <w:lvlText w:val="%1."/>
      <w:lvlJc w:val="left"/>
      <w:pPr>
        <w:ind w:left="1080" w:hanging="360"/>
      </w:pPr>
      <w:rPr>
        <w:b w:val="0"/>
        <w:bCs w:val="0"/>
      </w:rPr>
    </w:lvl>
    <w:lvl w:ilvl="1" w:tplc="631A5952">
      <w:start w:val="1"/>
      <w:numFmt w:val="lowerRoman"/>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0D92F5D"/>
    <w:multiLevelType w:val="hybridMultilevel"/>
    <w:tmpl w:val="E32CCE6A"/>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6E562B"/>
    <w:multiLevelType w:val="hybridMultilevel"/>
    <w:tmpl w:val="1D8CE83C"/>
    <w:lvl w:ilvl="0" w:tplc="FFFFFFFF">
      <w:start w:val="1"/>
      <w:numFmt w:val="lowerLetter"/>
      <w:lvlText w:val="%1."/>
      <w:lvlJc w:val="left"/>
      <w:pPr>
        <w:ind w:left="1080" w:hanging="360"/>
      </w:pPr>
      <w:rPr>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42C4C41"/>
    <w:multiLevelType w:val="hybridMultilevel"/>
    <w:tmpl w:val="1D8CE83C"/>
    <w:lvl w:ilvl="0" w:tplc="FFFFFFFF">
      <w:start w:val="1"/>
      <w:numFmt w:val="lowerLetter"/>
      <w:lvlText w:val="%1."/>
      <w:lvlJc w:val="left"/>
      <w:pPr>
        <w:ind w:left="1080" w:hanging="360"/>
      </w:pPr>
      <w:rPr>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A5631FC"/>
    <w:multiLevelType w:val="hybridMultilevel"/>
    <w:tmpl w:val="DC262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85432B"/>
    <w:multiLevelType w:val="hybridMultilevel"/>
    <w:tmpl w:val="EC7ACCE6"/>
    <w:lvl w:ilvl="0" w:tplc="462C58EC">
      <w:start w:val="1"/>
      <w:numFmt w:val="decimal"/>
      <w:lvlText w:val="%1."/>
      <w:lvlJc w:val="left"/>
      <w:pPr>
        <w:ind w:left="360" w:hanging="360"/>
      </w:pPr>
      <w:rPr>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79C84FB4"/>
    <w:multiLevelType w:val="hybridMultilevel"/>
    <w:tmpl w:val="1D8CE83C"/>
    <w:lvl w:ilvl="0" w:tplc="FFFFFFFF">
      <w:start w:val="1"/>
      <w:numFmt w:val="lowerLetter"/>
      <w:lvlText w:val="%1."/>
      <w:lvlJc w:val="left"/>
      <w:pPr>
        <w:ind w:left="1080" w:hanging="360"/>
      </w:pPr>
      <w:rPr>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6318099">
    <w:abstractNumId w:val="9"/>
  </w:num>
  <w:num w:numId="2" w16cid:durableId="2005081975">
    <w:abstractNumId w:val="0"/>
  </w:num>
  <w:num w:numId="3" w16cid:durableId="161497033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645400553">
    <w:abstractNumId w:val="1"/>
  </w:num>
  <w:num w:numId="5" w16cid:durableId="513691549">
    <w:abstractNumId w:val="3"/>
  </w:num>
  <w:num w:numId="6" w16cid:durableId="1654868618">
    <w:abstractNumId w:val="11"/>
  </w:num>
  <w:num w:numId="7" w16cid:durableId="505900658">
    <w:abstractNumId w:val="4"/>
  </w:num>
  <w:num w:numId="8" w16cid:durableId="1295212032">
    <w:abstractNumId w:val="10"/>
  </w:num>
  <w:num w:numId="9" w16cid:durableId="976763967">
    <w:abstractNumId w:val="5"/>
  </w:num>
  <w:num w:numId="10" w16cid:durableId="265357436">
    <w:abstractNumId w:val="7"/>
  </w:num>
  <w:num w:numId="11" w16cid:durableId="1157922739">
    <w:abstractNumId w:val="8"/>
  </w:num>
  <w:num w:numId="12" w16cid:durableId="2001031966">
    <w:abstractNumId w:val="6"/>
  </w:num>
  <w:num w:numId="13" w16cid:durableId="1305232301">
    <w:abstractNumId w:val="1"/>
  </w:num>
  <w:num w:numId="14" w16cid:durableId="1873766372">
    <w:abstractNumId w:val="1"/>
  </w:num>
  <w:num w:numId="15" w16cid:durableId="2083091779">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39C"/>
    <w:rsid w:val="00005A0D"/>
    <w:rsid w:val="00005B18"/>
    <w:rsid w:val="00006289"/>
    <w:rsid w:val="00006F0A"/>
    <w:rsid w:val="00007CA9"/>
    <w:rsid w:val="00011D83"/>
    <w:rsid w:val="000132D2"/>
    <w:rsid w:val="00013D48"/>
    <w:rsid w:val="00014CBB"/>
    <w:rsid w:val="00015FCB"/>
    <w:rsid w:val="00016EDE"/>
    <w:rsid w:val="00020A92"/>
    <w:rsid w:val="0002163C"/>
    <w:rsid w:val="00021CB8"/>
    <w:rsid w:val="000222FD"/>
    <w:rsid w:val="00022E78"/>
    <w:rsid w:val="0002381B"/>
    <w:rsid w:val="00023B35"/>
    <w:rsid w:val="00023F54"/>
    <w:rsid w:val="00024BD7"/>
    <w:rsid w:val="000253AD"/>
    <w:rsid w:val="000255D6"/>
    <w:rsid w:val="0003096C"/>
    <w:rsid w:val="00032E36"/>
    <w:rsid w:val="000332CE"/>
    <w:rsid w:val="000345FE"/>
    <w:rsid w:val="00034B2F"/>
    <w:rsid w:val="00037357"/>
    <w:rsid w:val="0003745F"/>
    <w:rsid w:val="000406BB"/>
    <w:rsid w:val="00042020"/>
    <w:rsid w:val="00042CE0"/>
    <w:rsid w:val="000438DE"/>
    <w:rsid w:val="00043C55"/>
    <w:rsid w:val="0004688D"/>
    <w:rsid w:val="00047443"/>
    <w:rsid w:val="00050D7B"/>
    <w:rsid w:val="00052182"/>
    <w:rsid w:val="000521BE"/>
    <w:rsid w:val="0005258C"/>
    <w:rsid w:val="00052875"/>
    <w:rsid w:val="000534D8"/>
    <w:rsid w:val="00055F2B"/>
    <w:rsid w:val="00056783"/>
    <w:rsid w:val="0005731B"/>
    <w:rsid w:val="000579B6"/>
    <w:rsid w:val="0006160E"/>
    <w:rsid w:val="00061832"/>
    <w:rsid w:val="00062300"/>
    <w:rsid w:val="00062B7C"/>
    <w:rsid w:val="00063955"/>
    <w:rsid w:val="00063D86"/>
    <w:rsid w:val="00065FE8"/>
    <w:rsid w:val="00067402"/>
    <w:rsid w:val="00071130"/>
    <w:rsid w:val="000711FA"/>
    <w:rsid w:val="000714AC"/>
    <w:rsid w:val="00073376"/>
    <w:rsid w:val="0007445C"/>
    <w:rsid w:val="00077D12"/>
    <w:rsid w:val="00077E71"/>
    <w:rsid w:val="00081587"/>
    <w:rsid w:val="000823AF"/>
    <w:rsid w:val="00084BAA"/>
    <w:rsid w:val="000856C1"/>
    <w:rsid w:val="00086C02"/>
    <w:rsid w:val="000903E1"/>
    <w:rsid w:val="00090DA2"/>
    <w:rsid w:val="000911BB"/>
    <w:rsid w:val="00091380"/>
    <w:rsid w:val="00091381"/>
    <w:rsid w:val="00091DF8"/>
    <w:rsid w:val="00096587"/>
    <w:rsid w:val="000967FA"/>
    <w:rsid w:val="000977BF"/>
    <w:rsid w:val="00097D73"/>
    <w:rsid w:val="000A437A"/>
    <w:rsid w:val="000A4965"/>
    <w:rsid w:val="000A5B7F"/>
    <w:rsid w:val="000A7BB3"/>
    <w:rsid w:val="000B0431"/>
    <w:rsid w:val="000B2A5F"/>
    <w:rsid w:val="000B51A9"/>
    <w:rsid w:val="000B5CC0"/>
    <w:rsid w:val="000B68AA"/>
    <w:rsid w:val="000C2B6C"/>
    <w:rsid w:val="000C5C29"/>
    <w:rsid w:val="000C660A"/>
    <w:rsid w:val="000C7D7B"/>
    <w:rsid w:val="000D03CB"/>
    <w:rsid w:val="000D22F4"/>
    <w:rsid w:val="000D233C"/>
    <w:rsid w:val="000D2D30"/>
    <w:rsid w:val="000D4091"/>
    <w:rsid w:val="000D64D0"/>
    <w:rsid w:val="000D6AE8"/>
    <w:rsid w:val="000E01EC"/>
    <w:rsid w:val="000E0711"/>
    <w:rsid w:val="000E1131"/>
    <w:rsid w:val="000E16CA"/>
    <w:rsid w:val="000E2F39"/>
    <w:rsid w:val="000E4680"/>
    <w:rsid w:val="000E6D67"/>
    <w:rsid w:val="000F0054"/>
    <w:rsid w:val="000F0B5F"/>
    <w:rsid w:val="000F1AA3"/>
    <w:rsid w:val="000F200A"/>
    <w:rsid w:val="000F287B"/>
    <w:rsid w:val="000F42C2"/>
    <w:rsid w:val="000F4A07"/>
    <w:rsid w:val="000F4AFD"/>
    <w:rsid w:val="000F56DC"/>
    <w:rsid w:val="000F625B"/>
    <w:rsid w:val="000F6D57"/>
    <w:rsid w:val="000F71F5"/>
    <w:rsid w:val="000F7ADA"/>
    <w:rsid w:val="001002D4"/>
    <w:rsid w:val="00100D00"/>
    <w:rsid w:val="0010444C"/>
    <w:rsid w:val="0010450E"/>
    <w:rsid w:val="001069BC"/>
    <w:rsid w:val="0010719A"/>
    <w:rsid w:val="00107CB9"/>
    <w:rsid w:val="0011089F"/>
    <w:rsid w:val="00111037"/>
    <w:rsid w:val="00111283"/>
    <w:rsid w:val="00112375"/>
    <w:rsid w:val="00114092"/>
    <w:rsid w:val="0011437B"/>
    <w:rsid w:val="00114BEA"/>
    <w:rsid w:val="00115D04"/>
    <w:rsid w:val="00116BB7"/>
    <w:rsid w:val="00117233"/>
    <w:rsid w:val="0011752E"/>
    <w:rsid w:val="00117B5C"/>
    <w:rsid w:val="00120771"/>
    <w:rsid w:val="00120CA4"/>
    <w:rsid w:val="00120E0F"/>
    <w:rsid w:val="00121662"/>
    <w:rsid w:val="0012201B"/>
    <w:rsid w:val="001229D2"/>
    <w:rsid w:val="001229E9"/>
    <w:rsid w:val="00123082"/>
    <w:rsid w:val="00124E4F"/>
    <w:rsid w:val="00127D6B"/>
    <w:rsid w:val="001309EF"/>
    <w:rsid w:val="001328CA"/>
    <w:rsid w:val="001336BD"/>
    <w:rsid w:val="00133830"/>
    <w:rsid w:val="00133E87"/>
    <w:rsid w:val="00134AB2"/>
    <w:rsid w:val="0013539B"/>
    <w:rsid w:val="00136B6A"/>
    <w:rsid w:val="00140755"/>
    <w:rsid w:val="001409B1"/>
    <w:rsid w:val="00141AB3"/>
    <w:rsid w:val="00141C43"/>
    <w:rsid w:val="00142252"/>
    <w:rsid w:val="001427EF"/>
    <w:rsid w:val="00142CCA"/>
    <w:rsid w:val="001456C8"/>
    <w:rsid w:val="00147FEA"/>
    <w:rsid w:val="00150CC3"/>
    <w:rsid w:val="0015128A"/>
    <w:rsid w:val="00152550"/>
    <w:rsid w:val="00153CB6"/>
    <w:rsid w:val="001541A5"/>
    <w:rsid w:val="0015458E"/>
    <w:rsid w:val="00155C01"/>
    <w:rsid w:val="00155F28"/>
    <w:rsid w:val="00156E8B"/>
    <w:rsid w:val="00157C19"/>
    <w:rsid w:val="00157E12"/>
    <w:rsid w:val="0016127B"/>
    <w:rsid w:val="00161820"/>
    <w:rsid w:val="00161C91"/>
    <w:rsid w:val="00162526"/>
    <w:rsid w:val="00163AA8"/>
    <w:rsid w:val="00163BDA"/>
    <w:rsid w:val="00166128"/>
    <w:rsid w:val="00167493"/>
    <w:rsid w:val="00171423"/>
    <w:rsid w:val="00172842"/>
    <w:rsid w:val="001731D7"/>
    <w:rsid w:val="0017354D"/>
    <w:rsid w:val="00175572"/>
    <w:rsid w:val="0018011C"/>
    <w:rsid w:val="00181111"/>
    <w:rsid w:val="00181B42"/>
    <w:rsid w:val="00181B72"/>
    <w:rsid w:val="00181EF9"/>
    <w:rsid w:val="00183553"/>
    <w:rsid w:val="001839EB"/>
    <w:rsid w:val="00184144"/>
    <w:rsid w:val="00184378"/>
    <w:rsid w:val="00185719"/>
    <w:rsid w:val="00187D95"/>
    <w:rsid w:val="0019028D"/>
    <w:rsid w:val="001918E8"/>
    <w:rsid w:val="001938FE"/>
    <w:rsid w:val="00194834"/>
    <w:rsid w:val="0019505A"/>
    <w:rsid w:val="00196385"/>
    <w:rsid w:val="00196990"/>
    <w:rsid w:val="00196A62"/>
    <w:rsid w:val="001972C3"/>
    <w:rsid w:val="00197322"/>
    <w:rsid w:val="001A066D"/>
    <w:rsid w:val="001A136F"/>
    <w:rsid w:val="001A1956"/>
    <w:rsid w:val="001A2167"/>
    <w:rsid w:val="001A2E6F"/>
    <w:rsid w:val="001A3EB2"/>
    <w:rsid w:val="001A3FE9"/>
    <w:rsid w:val="001A3FED"/>
    <w:rsid w:val="001A46C6"/>
    <w:rsid w:val="001A4B61"/>
    <w:rsid w:val="001A4CF5"/>
    <w:rsid w:val="001A4D00"/>
    <w:rsid w:val="001A4ED9"/>
    <w:rsid w:val="001A554E"/>
    <w:rsid w:val="001A576A"/>
    <w:rsid w:val="001B0A4C"/>
    <w:rsid w:val="001B1CD4"/>
    <w:rsid w:val="001B2D18"/>
    <w:rsid w:val="001B2DE2"/>
    <w:rsid w:val="001B3138"/>
    <w:rsid w:val="001B3476"/>
    <w:rsid w:val="001B3929"/>
    <w:rsid w:val="001B5FF0"/>
    <w:rsid w:val="001B7974"/>
    <w:rsid w:val="001C2525"/>
    <w:rsid w:val="001C34DE"/>
    <w:rsid w:val="001C506A"/>
    <w:rsid w:val="001C584E"/>
    <w:rsid w:val="001C7870"/>
    <w:rsid w:val="001C7C56"/>
    <w:rsid w:val="001C7CDF"/>
    <w:rsid w:val="001D00DC"/>
    <w:rsid w:val="001D0835"/>
    <w:rsid w:val="001D0DF6"/>
    <w:rsid w:val="001D0E2D"/>
    <w:rsid w:val="001D112B"/>
    <w:rsid w:val="001D1717"/>
    <w:rsid w:val="001D28B9"/>
    <w:rsid w:val="001D3645"/>
    <w:rsid w:val="001D73E8"/>
    <w:rsid w:val="001E2607"/>
    <w:rsid w:val="001E4739"/>
    <w:rsid w:val="001F3CF4"/>
    <w:rsid w:val="001F3DE0"/>
    <w:rsid w:val="001F46EB"/>
    <w:rsid w:val="001F47BC"/>
    <w:rsid w:val="001F5DE6"/>
    <w:rsid w:val="001F5EB2"/>
    <w:rsid w:val="001F5EDA"/>
    <w:rsid w:val="001F6668"/>
    <w:rsid w:val="001F7C82"/>
    <w:rsid w:val="00200D7F"/>
    <w:rsid w:val="00201043"/>
    <w:rsid w:val="00202DEE"/>
    <w:rsid w:val="00203FF7"/>
    <w:rsid w:val="0020438A"/>
    <w:rsid w:val="002046F5"/>
    <w:rsid w:val="00205214"/>
    <w:rsid w:val="002061D7"/>
    <w:rsid w:val="002108E3"/>
    <w:rsid w:val="00214BA8"/>
    <w:rsid w:val="002154D4"/>
    <w:rsid w:val="00216DFE"/>
    <w:rsid w:val="002212F1"/>
    <w:rsid w:val="00221773"/>
    <w:rsid w:val="002218D0"/>
    <w:rsid w:val="00221E8A"/>
    <w:rsid w:val="00222F8D"/>
    <w:rsid w:val="002248DD"/>
    <w:rsid w:val="0022591F"/>
    <w:rsid w:val="002308C6"/>
    <w:rsid w:val="00234767"/>
    <w:rsid w:val="002375D5"/>
    <w:rsid w:val="00240A2D"/>
    <w:rsid w:val="00241D7B"/>
    <w:rsid w:val="002421DD"/>
    <w:rsid w:val="002422ED"/>
    <w:rsid w:val="00242D83"/>
    <w:rsid w:val="0024320B"/>
    <w:rsid w:val="00243A96"/>
    <w:rsid w:val="0024543B"/>
    <w:rsid w:val="00245C48"/>
    <w:rsid w:val="00246E4D"/>
    <w:rsid w:val="00253DB9"/>
    <w:rsid w:val="0025565F"/>
    <w:rsid w:val="0025584C"/>
    <w:rsid w:val="00255BCC"/>
    <w:rsid w:val="002570FE"/>
    <w:rsid w:val="00257A59"/>
    <w:rsid w:val="00257C4D"/>
    <w:rsid w:val="00260265"/>
    <w:rsid w:val="00260275"/>
    <w:rsid w:val="00261273"/>
    <w:rsid w:val="00262731"/>
    <w:rsid w:val="00262C25"/>
    <w:rsid w:val="00262E88"/>
    <w:rsid w:val="00263BF0"/>
    <w:rsid w:val="002642C8"/>
    <w:rsid w:val="00264B96"/>
    <w:rsid w:val="0026568E"/>
    <w:rsid w:val="002661DA"/>
    <w:rsid w:val="002672D1"/>
    <w:rsid w:val="002673D3"/>
    <w:rsid w:val="00271B7F"/>
    <w:rsid w:val="00271D7A"/>
    <w:rsid w:val="00272252"/>
    <w:rsid w:val="00272348"/>
    <w:rsid w:val="002739BD"/>
    <w:rsid w:val="00274516"/>
    <w:rsid w:val="0027509D"/>
    <w:rsid w:val="002753C1"/>
    <w:rsid w:val="0028153A"/>
    <w:rsid w:val="00281900"/>
    <w:rsid w:val="00283483"/>
    <w:rsid w:val="002847CF"/>
    <w:rsid w:val="00285A0D"/>
    <w:rsid w:val="00285DD3"/>
    <w:rsid w:val="00286252"/>
    <w:rsid w:val="00287F03"/>
    <w:rsid w:val="0029026F"/>
    <w:rsid w:val="002912A1"/>
    <w:rsid w:val="0029236F"/>
    <w:rsid w:val="00293375"/>
    <w:rsid w:val="002941B8"/>
    <w:rsid w:val="00294416"/>
    <w:rsid w:val="00294A40"/>
    <w:rsid w:val="002955CD"/>
    <w:rsid w:val="002A1316"/>
    <w:rsid w:val="002A1A67"/>
    <w:rsid w:val="002A2835"/>
    <w:rsid w:val="002A2E17"/>
    <w:rsid w:val="002A44FE"/>
    <w:rsid w:val="002A54F6"/>
    <w:rsid w:val="002A5C5F"/>
    <w:rsid w:val="002A6F63"/>
    <w:rsid w:val="002B0607"/>
    <w:rsid w:val="002B1A68"/>
    <w:rsid w:val="002B3282"/>
    <w:rsid w:val="002B48BC"/>
    <w:rsid w:val="002B553F"/>
    <w:rsid w:val="002B74B5"/>
    <w:rsid w:val="002C11EA"/>
    <w:rsid w:val="002C1310"/>
    <w:rsid w:val="002C1CD3"/>
    <w:rsid w:val="002C3A65"/>
    <w:rsid w:val="002C3CBE"/>
    <w:rsid w:val="002C5BFF"/>
    <w:rsid w:val="002C629B"/>
    <w:rsid w:val="002C7E3C"/>
    <w:rsid w:val="002D08A1"/>
    <w:rsid w:val="002D0E89"/>
    <w:rsid w:val="002D1E35"/>
    <w:rsid w:val="002D374F"/>
    <w:rsid w:val="002D3D01"/>
    <w:rsid w:val="002D43F0"/>
    <w:rsid w:val="002D4B38"/>
    <w:rsid w:val="002D50E1"/>
    <w:rsid w:val="002D5718"/>
    <w:rsid w:val="002D58E0"/>
    <w:rsid w:val="002D59E2"/>
    <w:rsid w:val="002D727A"/>
    <w:rsid w:val="002E104F"/>
    <w:rsid w:val="002E1672"/>
    <w:rsid w:val="002E176F"/>
    <w:rsid w:val="002E1FF8"/>
    <w:rsid w:val="002E2AF3"/>
    <w:rsid w:val="002E2D72"/>
    <w:rsid w:val="002E44CB"/>
    <w:rsid w:val="002E4876"/>
    <w:rsid w:val="002E5B2C"/>
    <w:rsid w:val="002E5D9F"/>
    <w:rsid w:val="002F03E0"/>
    <w:rsid w:val="002F206D"/>
    <w:rsid w:val="002F21B0"/>
    <w:rsid w:val="002F2CF3"/>
    <w:rsid w:val="002F2D98"/>
    <w:rsid w:val="002F352A"/>
    <w:rsid w:val="002F3C50"/>
    <w:rsid w:val="002F474A"/>
    <w:rsid w:val="002F4C6D"/>
    <w:rsid w:val="002F5520"/>
    <w:rsid w:val="002F6FF9"/>
    <w:rsid w:val="002F7C47"/>
    <w:rsid w:val="00300153"/>
    <w:rsid w:val="003005A1"/>
    <w:rsid w:val="003018AB"/>
    <w:rsid w:val="00301D8F"/>
    <w:rsid w:val="0030347D"/>
    <w:rsid w:val="0030358A"/>
    <w:rsid w:val="00303C62"/>
    <w:rsid w:val="0030420B"/>
    <w:rsid w:val="00304241"/>
    <w:rsid w:val="003047D7"/>
    <w:rsid w:val="00304CEC"/>
    <w:rsid w:val="00306B83"/>
    <w:rsid w:val="00306BF8"/>
    <w:rsid w:val="00310706"/>
    <w:rsid w:val="003108B4"/>
    <w:rsid w:val="00310C22"/>
    <w:rsid w:val="00311BF6"/>
    <w:rsid w:val="00312B52"/>
    <w:rsid w:val="0031366E"/>
    <w:rsid w:val="003148E8"/>
    <w:rsid w:val="00316D7A"/>
    <w:rsid w:val="00317214"/>
    <w:rsid w:val="00317E3B"/>
    <w:rsid w:val="00320C8C"/>
    <w:rsid w:val="00320F94"/>
    <w:rsid w:val="00323A8D"/>
    <w:rsid w:val="003241A2"/>
    <w:rsid w:val="00325660"/>
    <w:rsid w:val="00325E26"/>
    <w:rsid w:val="00325F5D"/>
    <w:rsid w:val="00330B91"/>
    <w:rsid w:val="00331224"/>
    <w:rsid w:val="00331B04"/>
    <w:rsid w:val="003325E9"/>
    <w:rsid w:val="00333FC0"/>
    <w:rsid w:val="003341A9"/>
    <w:rsid w:val="003346C5"/>
    <w:rsid w:val="00335B42"/>
    <w:rsid w:val="0033687A"/>
    <w:rsid w:val="003372FC"/>
    <w:rsid w:val="003402A6"/>
    <w:rsid w:val="003415C3"/>
    <w:rsid w:val="003416E6"/>
    <w:rsid w:val="003418A7"/>
    <w:rsid w:val="00342853"/>
    <w:rsid w:val="00344082"/>
    <w:rsid w:val="00344903"/>
    <w:rsid w:val="0034544B"/>
    <w:rsid w:val="00345D53"/>
    <w:rsid w:val="00347E92"/>
    <w:rsid w:val="00352E73"/>
    <w:rsid w:val="0035452B"/>
    <w:rsid w:val="00355560"/>
    <w:rsid w:val="0035609F"/>
    <w:rsid w:val="0035626F"/>
    <w:rsid w:val="00357190"/>
    <w:rsid w:val="00357EEA"/>
    <w:rsid w:val="00360FA1"/>
    <w:rsid w:val="0036116A"/>
    <w:rsid w:val="003620BD"/>
    <w:rsid w:val="00362AD9"/>
    <w:rsid w:val="003632C1"/>
    <w:rsid w:val="00366612"/>
    <w:rsid w:val="00366A9C"/>
    <w:rsid w:val="00367001"/>
    <w:rsid w:val="0037082F"/>
    <w:rsid w:val="0037089D"/>
    <w:rsid w:val="003716D3"/>
    <w:rsid w:val="00373A57"/>
    <w:rsid w:val="003740A7"/>
    <w:rsid w:val="00374D2B"/>
    <w:rsid w:val="0037505C"/>
    <w:rsid w:val="00375B9C"/>
    <w:rsid w:val="003773FE"/>
    <w:rsid w:val="00381991"/>
    <w:rsid w:val="00386509"/>
    <w:rsid w:val="00386B6A"/>
    <w:rsid w:val="00386BD4"/>
    <w:rsid w:val="00387520"/>
    <w:rsid w:val="00391CF5"/>
    <w:rsid w:val="00393908"/>
    <w:rsid w:val="00394B19"/>
    <w:rsid w:val="00394D52"/>
    <w:rsid w:val="0039581A"/>
    <w:rsid w:val="00396433"/>
    <w:rsid w:val="00397A9D"/>
    <w:rsid w:val="00397C5F"/>
    <w:rsid w:val="003A0778"/>
    <w:rsid w:val="003A38E4"/>
    <w:rsid w:val="003A3954"/>
    <w:rsid w:val="003A4B61"/>
    <w:rsid w:val="003A5435"/>
    <w:rsid w:val="003A576A"/>
    <w:rsid w:val="003A5B8C"/>
    <w:rsid w:val="003A7D36"/>
    <w:rsid w:val="003B057F"/>
    <w:rsid w:val="003B12DE"/>
    <w:rsid w:val="003B213C"/>
    <w:rsid w:val="003B25A8"/>
    <w:rsid w:val="003B2A2E"/>
    <w:rsid w:val="003B3364"/>
    <w:rsid w:val="003B57EE"/>
    <w:rsid w:val="003B5C4D"/>
    <w:rsid w:val="003B6670"/>
    <w:rsid w:val="003B6D86"/>
    <w:rsid w:val="003C2331"/>
    <w:rsid w:val="003C2C34"/>
    <w:rsid w:val="003C39BB"/>
    <w:rsid w:val="003C59C7"/>
    <w:rsid w:val="003C62AF"/>
    <w:rsid w:val="003C7478"/>
    <w:rsid w:val="003C7C87"/>
    <w:rsid w:val="003C7D85"/>
    <w:rsid w:val="003D05FC"/>
    <w:rsid w:val="003D1029"/>
    <w:rsid w:val="003D246A"/>
    <w:rsid w:val="003D2695"/>
    <w:rsid w:val="003D3EEC"/>
    <w:rsid w:val="003D7154"/>
    <w:rsid w:val="003D743F"/>
    <w:rsid w:val="003E0029"/>
    <w:rsid w:val="003E0468"/>
    <w:rsid w:val="003E0513"/>
    <w:rsid w:val="003E16B9"/>
    <w:rsid w:val="003E2750"/>
    <w:rsid w:val="003E3178"/>
    <w:rsid w:val="003E4789"/>
    <w:rsid w:val="003E51DC"/>
    <w:rsid w:val="003E55D5"/>
    <w:rsid w:val="003E590E"/>
    <w:rsid w:val="003F194E"/>
    <w:rsid w:val="003F1C13"/>
    <w:rsid w:val="003F2DF3"/>
    <w:rsid w:val="003F32D9"/>
    <w:rsid w:val="003F3813"/>
    <w:rsid w:val="003F43DA"/>
    <w:rsid w:val="003F4DD6"/>
    <w:rsid w:val="003F4FA0"/>
    <w:rsid w:val="003F5180"/>
    <w:rsid w:val="003F6F09"/>
    <w:rsid w:val="003F70EA"/>
    <w:rsid w:val="003F726C"/>
    <w:rsid w:val="0040093D"/>
    <w:rsid w:val="00401D69"/>
    <w:rsid w:val="00401DCC"/>
    <w:rsid w:val="00403A68"/>
    <w:rsid w:val="0040426B"/>
    <w:rsid w:val="00404F03"/>
    <w:rsid w:val="00404F18"/>
    <w:rsid w:val="004062CF"/>
    <w:rsid w:val="0040639C"/>
    <w:rsid w:val="00410159"/>
    <w:rsid w:val="004104C4"/>
    <w:rsid w:val="004108EB"/>
    <w:rsid w:val="00412089"/>
    <w:rsid w:val="0041266F"/>
    <w:rsid w:val="0041294B"/>
    <w:rsid w:val="00412B6C"/>
    <w:rsid w:val="00412B93"/>
    <w:rsid w:val="00412B98"/>
    <w:rsid w:val="00415738"/>
    <w:rsid w:val="00415C8B"/>
    <w:rsid w:val="00415FF6"/>
    <w:rsid w:val="00417571"/>
    <w:rsid w:val="00420117"/>
    <w:rsid w:val="004204CF"/>
    <w:rsid w:val="00420963"/>
    <w:rsid w:val="00420B79"/>
    <w:rsid w:val="0042140C"/>
    <w:rsid w:val="004214C3"/>
    <w:rsid w:val="0042197F"/>
    <w:rsid w:val="00422267"/>
    <w:rsid w:val="00422D0B"/>
    <w:rsid w:val="0042461B"/>
    <w:rsid w:val="0042600C"/>
    <w:rsid w:val="004266B1"/>
    <w:rsid w:val="00430A91"/>
    <w:rsid w:val="00431384"/>
    <w:rsid w:val="00431427"/>
    <w:rsid w:val="00433362"/>
    <w:rsid w:val="0043344F"/>
    <w:rsid w:val="00433591"/>
    <w:rsid w:val="004341E3"/>
    <w:rsid w:val="004341F0"/>
    <w:rsid w:val="004343F9"/>
    <w:rsid w:val="00434970"/>
    <w:rsid w:val="004350A2"/>
    <w:rsid w:val="00435DAC"/>
    <w:rsid w:val="00437AE1"/>
    <w:rsid w:val="00437EF5"/>
    <w:rsid w:val="00440A47"/>
    <w:rsid w:val="00442E0F"/>
    <w:rsid w:val="00442EF1"/>
    <w:rsid w:val="00444375"/>
    <w:rsid w:val="00444C88"/>
    <w:rsid w:val="004451EE"/>
    <w:rsid w:val="00445603"/>
    <w:rsid w:val="00445887"/>
    <w:rsid w:val="00445E47"/>
    <w:rsid w:val="00445E50"/>
    <w:rsid w:val="00445FF1"/>
    <w:rsid w:val="00446244"/>
    <w:rsid w:val="0044637F"/>
    <w:rsid w:val="004516AB"/>
    <w:rsid w:val="00451908"/>
    <w:rsid w:val="0045219D"/>
    <w:rsid w:val="004527CA"/>
    <w:rsid w:val="00452842"/>
    <w:rsid w:val="0045369C"/>
    <w:rsid w:val="00453989"/>
    <w:rsid w:val="00454FD7"/>
    <w:rsid w:val="00455B43"/>
    <w:rsid w:val="0046156D"/>
    <w:rsid w:val="004615A7"/>
    <w:rsid w:val="004618CC"/>
    <w:rsid w:val="00462810"/>
    <w:rsid w:val="00464EBC"/>
    <w:rsid w:val="00464FCB"/>
    <w:rsid w:val="00465491"/>
    <w:rsid w:val="0046742A"/>
    <w:rsid w:val="00467DD3"/>
    <w:rsid w:val="0047030F"/>
    <w:rsid w:val="004703C4"/>
    <w:rsid w:val="00471378"/>
    <w:rsid w:val="00472A4E"/>
    <w:rsid w:val="004802D6"/>
    <w:rsid w:val="00480AB2"/>
    <w:rsid w:val="00481F4E"/>
    <w:rsid w:val="004829CD"/>
    <w:rsid w:val="00483CD1"/>
    <w:rsid w:val="004843FD"/>
    <w:rsid w:val="00484897"/>
    <w:rsid w:val="004852E6"/>
    <w:rsid w:val="0048588C"/>
    <w:rsid w:val="00486612"/>
    <w:rsid w:val="0048680B"/>
    <w:rsid w:val="00486EEC"/>
    <w:rsid w:val="00490899"/>
    <w:rsid w:val="00490996"/>
    <w:rsid w:val="00491E1E"/>
    <w:rsid w:val="00493552"/>
    <w:rsid w:val="00493886"/>
    <w:rsid w:val="0049428E"/>
    <w:rsid w:val="004944BC"/>
    <w:rsid w:val="00494735"/>
    <w:rsid w:val="004947A8"/>
    <w:rsid w:val="004953BB"/>
    <w:rsid w:val="004961FA"/>
    <w:rsid w:val="00496D38"/>
    <w:rsid w:val="0049733D"/>
    <w:rsid w:val="004977DC"/>
    <w:rsid w:val="00497FF9"/>
    <w:rsid w:val="004A0205"/>
    <w:rsid w:val="004A166E"/>
    <w:rsid w:val="004A16B5"/>
    <w:rsid w:val="004A1FE6"/>
    <w:rsid w:val="004A2F46"/>
    <w:rsid w:val="004A3685"/>
    <w:rsid w:val="004A39D8"/>
    <w:rsid w:val="004A3C55"/>
    <w:rsid w:val="004A4640"/>
    <w:rsid w:val="004A483B"/>
    <w:rsid w:val="004A6A27"/>
    <w:rsid w:val="004B51B6"/>
    <w:rsid w:val="004B525F"/>
    <w:rsid w:val="004B5695"/>
    <w:rsid w:val="004B7A37"/>
    <w:rsid w:val="004C14BF"/>
    <w:rsid w:val="004C15E1"/>
    <w:rsid w:val="004C2CB8"/>
    <w:rsid w:val="004C3AE7"/>
    <w:rsid w:val="004C4D10"/>
    <w:rsid w:val="004C5F36"/>
    <w:rsid w:val="004C6867"/>
    <w:rsid w:val="004C6CFE"/>
    <w:rsid w:val="004C7586"/>
    <w:rsid w:val="004C79B1"/>
    <w:rsid w:val="004D13E1"/>
    <w:rsid w:val="004D2B25"/>
    <w:rsid w:val="004D2FA0"/>
    <w:rsid w:val="004D363B"/>
    <w:rsid w:val="004D4855"/>
    <w:rsid w:val="004D56CA"/>
    <w:rsid w:val="004D58BC"/>
    <w:rsid w:val="004E0140"/>
    <w:rsid w:val="004E10FA"/>
    <w:rsid w:val="004E148D"/>
    <w:rsid w:val="004E1CC3"/>
    <w:rsid w:val="004E1F27"/>
    <w:rsid w:val="004E2BB9"/>
    <w:rsid w:val="004E3B7D"/>
    <w:rsid w:val="004E505C"/>
    <w:rsid w:val="004E5774"/>
    <w:rsid w:val="004E6950"/>
    <w:rsid w:val="004E7A7B"/>
    <w:rsid w:val="004F2746"/>
    <w:rsid w:val="004F29AC"/>
    <w:rsid w:val="004F3B0B"/>
    <w:rsid w:val="004F4B05"/>
    <w:rsid w:val="004F6938"/>
    <w:rsid w:val="00500824"/>
    <w:rsid w:val="0050189A"/>
    <w:rsid w:val="005020D7"/>
    <w:rsid w:val="00502F02"/>
    <w:rsid w:val="00503D11"/>
    <w:rsid w:val="00504078"/>
    <w:rsid w:val="00507D38"/>
    <w:rsid w:val="00510266"/>
    <w:rsid w:val="0051097C"/>
    <w:rsid w:val="00511C7D"/>
    <w:rsid w:val="00513809"/>
    <w:rsid w:val="005139C2"/>
    <w:rsid w:val="00515A2F"/>
    <w:rsid w:val="00517736"/>
    <w:rsid w:val="00517D2A"/>
    <w:rsid w:val="00521131"/>
    <w:rsid w:val="0052159A"/>
    <w:rsid w:val="005231EF"/>
    <w:rsid w:val="005250E2"/>
    <w:rsid w:val="00525748"/>
    <w:rsid w:val="005266AE"/>
    <w:rsid w:val="005270D3"/>
    <w:rsid w:val="00531730"/>
    <w:rsid w:val="00532289"/>
    <w:rsid w:val="00532A24"/>
    <w:rsid w:val="005338E6"/>
    <w:rsid w:val="00533B81"/>
    <w:rsid w:val="005340EA"/>
    <w:rsid w:val="00535281"/>
    <w:rsid w:val="00535AFF"/>
    <w:rsid w:val="00536F6F"/>
    <w:rsid w:val="0054142A"/>
    <w:rsid w:val="0054207B"/>
    <w:rsid w:val="005425BD"/>
    <w:rsid w:val="00542DDC"/>
    <w:rsid w:val="00543A87"/>
    <w:rsid w:val="00543B06"/>
    <w:rsid w:val="00543E34"/>
    <w:rsid w:val="005453D2"/>
    <w:rsid w:val="005458C6"/>
    <w:rsid w:val="005501DC"/>
    <w:rsid w:val="00550935"/>
    <w:rsid w:val="00550A49"/>
    <w:rsid w:val="00553676"/>
    <w:rsid w:val="00553C08"/>
    <w:rsid w:val="00554B40"/>
    <w:rsid w:val="005571D6"/>
    <w:rsid w:val="005577E3"/>
    <w:rsid w:val="005578DA"/>
    <w:rsid w:val="005578EE"/>
    <w:rsid w:val="00560549"/>
    <w:rsid w:val="005618F9"/>
    <w:rsid w:val="00562444"/>
    <w:rsid w:val="0056259D"/>
    <w:rsid w:val="005627A2"/>
    <w:rsid w:val="00562EBD"/>
    <w:rsid w:val="00562FA5"/>
    <w:rsid w:val="00564AEF"/>
    <w:rsid w:val="00565632"/>
    <w:rsid w:val="0056636B"/>
    <w:rsid w:val="00566D75"/>
    <w:rsid w:val="00566F39"/>
    <w:rsid w:val="0057074D"/>
    <w:rsid w:val="00570CC4"/>
    <w:rsid w:val="00570DD3"/>
    <w:rsid w:val="0057158D"/>
    <w:rsid w:val="00571FC3"/>
    <w:rsid w:val="005725F8"/>
    <w:rsid w:val="005733A8"/>
    <w:rsid w:val="00575B41"/>
    <w:rsid w:val="005764FA"/>
    <w:rsid w:val="005773C2"/>
    <w:rsid w:val="00580C86"/>
    <w:rsid w:val="00582592"/>
    <w:rsid w:val="0058562D"/>
    <w:rsid w:val="00585FCC"/>
    <w:rsid w:val="00586E95"/>
    <w:rsid w:val="005906CF"/>
    <w:rsid w:val="00590995"/>
    <w:rsid w:val="00593EA0"/>
    <w:rsid w:val="00594781"/>
    <w:rsid w:val="00594F06"/>
    <w:rsid w:val="00596DE4"/>
    <w:rsid w:val="00597604"/>
    <w:rsid w:val="00597B76"/>
    <w:rsid w:val="00597E73"/>
    <w:rsid w:val="005A159A"/>
    <w:rsid w:val="005A259E"/>
    <w:rsid w:val="005A3442"/>
    <w:rsid w:val="005A5525"/>
    <w:rsid w:val="005A59AF"/>
    <w:rsid w:val="005A6D8E"/>
    <w:rsid w:val="005A73F6"/>
    <w:rsid w:val="005A7C42"/>
    <w:rsid w:val="005B2105"/>
    <w:rsid w:val="005B214F"/>
    <w:rsid w:val="005B23C6"/>
    <w:rsid w:val="005B2E0D"/>
    <w:rsid w:val="005B323A"/>
    <w:rsid w:val="005B3612"/>
    <w:rsid w:val="005B3BE9"/>
    <w:rsid w:val="005B6826"/>
    <w:rsid w:val="005B7182"/>
    <w:rsid w:val="005B7525"/>
    <w:rsid w:val="005C0CEA"/>
    <w:rsid w:val="005C238B"/>
    <w:rsid w:val="005C26E9"/>
    <w:rsid w:val="005C4AF5"/>
    <w:rsid w:val="005C510C"/>
    <w:rsid w:val="005C5209"/>
    <w:rsid w:val="005C59C3"/>
    <w:rsid w:val="005C7ADC"/>
    <w:rsid w:val="005C7E1C"/>
    <w:rsid w:val="005D014B"/>
    <w:rsid w:val="005D1E3B"/>
    <w:rsid w:val="005D32D5"/>
    <w:rsid w:val="005D55C4"/>
    <w:rsid w:val="005D78EE"/>
    <w:rsid w:val="005D7B44"/>
    <w:rsid w:val="005D7B9E"/>
    <w:rsid w:val="005D7E3F"/>
    <w:rsid w:val="005E0A15"/>
    <w:rsid w:val="005E15E0"/>
    <w:rsid w:val="005E16EC"/>
    <w:rsid w:val="005E30BE"/>
    <w:rsid w:val="005E35FB"/>
    <w:rsid w:val="005E4C38"/>
    <w:rsid w:val="005E5086"/>
    <w:rsid w:val="005E552F"/>
    <w:rsid w:val="005E56D8"/>
    <w:rsid w:val="005E5EC5"/>
    <w:rsid w:val="005E6562"/>
    <w:rsid w:val="005E7E19"/>
    <w:rsid w:val="005F0608"/>
    <w:rsid w:val="005F0C3E"/>
    <w:rsid w:val="005F298B"/>
    <w:rsid w:val="005F3988"/>
    <w:rsid w:val="005F5E57"/>
    <w:rsid w:val="005F73BE"/>
    <w:rsid w:val="006007FC"/>
    <w:rsid w:val="0060123B"/>
    <w:rsid w:val="00603362"/>
    <w:rsid w:val="006038D4"/>
    <w:rsid w:val="00603F84"/>
    <w:rsid w:val="0060460F"/>
    <w:rsid w:val="00605552"/>
    <w:rsid w:val="00607BA0"/>
    <w:rsid w:val="00610443"/>
    <w:rsid w:val="006108AF"/>
    <w:rsid w:val="006108E8"/>
    <w:rsid w:val="0061149C"/>
    <w:rsid w:val="006123AB"/>
    <w:rsid w:val="00616DE8"/>
    <w:rsid w:val="00620AA8"/>
    <w:rsid w:val="006213EF"/>
    <w:rsid w:val="006228BD"/>
    <w:rsid w:val="00623051"/>
    <w:rsid w:val="00624055"/>
    <w:rsid w:val="00624E04"/>
    <w:rsid w:val="00625A28"/>
    <w:rsid w:val="00625CE3"/>
    <w:rsid w:val="00626152"/>
    <w:rsid w:val="006263C7"/>
    <w:rsid w:val="00626600"/>
    <w:rsid w:val="00626F46"/>
    <w:rsid w:val="006272C7"/>
    <w:rsid w:val="00630368"/>
    <w:rsid w:val="00634598"/>
    <w:rsid w:val="00637C40"/>
    <w:rsid w:val="00637D2F"/>
    <w:rsid w:val="0064064D"/>
    <w:rsid w:val="006406A0"/>
    <w:rsid w:val="00642A1D"/>
    <w:rsid w:val="00643590"/>
    <w:rsid w:val="00644660"/>
    <w:rsid w:val="00644D16"/>
    <w:rsid w:val="00645171"/>
    <w:rsid w:val="00646F69"/>
    <w:rsid w:val="00647227"/>
    <w:rsid w:val="0064753B"/>
    <w:rsid w:val="00650F92"/>
    <w:rsid w:val="0065165E"/>
    <w:rsid w:val="006521C8"/>
    <w:rsid w:val="00654938"/>
    <w:rsid w:val="0065529F"/>
    <w:rsid w:val="00655FCE"/>
    <w:rsid w:val="006564B1"/>
    <w:rsid w:val="00660144"/>
    <w:rsid w:val="006604F8"/>
    <w:rsid w:val="00660744"/>
    <w:rsid w:val="00660A2F"/>
    <w:rsid w:val="00661BD8"/>
    <w:rsid w:val="00663004"/>
    <w:rsid w:val="006636F1"/>
    <w:rsid w:val="00663DFB"/>
    <w:rsid w:val="006657CA"/>
    <w:rsid w:val="00665B7F"/>
    <w:rsid w:val="006665D0"/>
    <w:rsid w:val="00667EC1"/>
    <w:rsid w:val="006703F9"/>
    <w:rsid w:val="00671887"/>
    <w:rsid w:val="00671C98"/>
    <w:rsid w:val="00671F38"/>
    <w:rsid w:val="00674136"/>
    <w:rsid w:val="00675318"/>
    <w:rsid w:val="006767ED"/>
    <w:rsid w:val="00676A9F"/>
    <w:rsid w:val="00676D8E"/>
    <w:rsid w:val="0068007A"/>
    <w:rsid w:val="0068074C"/>
    <w:rsid w:val="00680BBA"/>
    <w:rsid w:val="00682238"/>
    <w:rsid w:val="00684735"/>
    <w:rsid w:val="00687678"/>
    <w:rsid w:val="00690138"/>
    <w:rsid w:val="00690CBB"/>
    <w:rsid w:val="006916FE"/>
    <w:rsid w:val="0069280F"/>
    <w:rsid w:val="00692D96"/>
    <w:rsid w:val="00693C23"/>
    <w:rsid w:val="00693C58"/>
    <w:rsid w:val="00693F8A"/>
    <w:rsid w:val="0069606B"/>
    <w:rsid w:val="00697796"/>
    <w:rsid w:val="006A08E4"/>
    <w:rsid w:val="006A2781"/>
    <w:rsid w:val="006A28FB"/>
    <w:rsid w:val="006A3BC7"/>
    <w:rsid w:val="006A3DA2"/>
    <w:rsid w:val="006A559F"/>
    <w:rsid w:val="006A64D1"/>
    <w:rsid w:val="006A74B3"/>
    <w:rsid w:val="006A7F1B"/>
    <w:rsid w:val="006B0989"/>
    <w:rsid w:val="006B243C"/>
    <w:rsid w:val="006B24F1"/>
    <w:rsid w:val="006B37DD"/>
    <w:rsid w:val="006B48E3"/>
    <w:rsid w:val="006B72EA"/>
    <w:rsid w:val="006B7F54"/>
    <w:rsid w:val="006C054F"/>
    <w:rsid w:val="006C0C50"/>
    <w:rsid w:val="006C1B2E"/>
    <w:rsid w:val="006C1B66"/>
    <w:rsid w:val="006C1BB9"/>
    <w:rsid w:val="006C2A31"/>
    <w:rsid w:val="006C33C0"/>
    <w:rsid w:val="006C584F"/>
    <w:rsid w:val="006C6704"/>
    <w:rsid w:val="006C7696"/>
    <w:rsid w:val="006C7754"/>
    <w:rsid w:val="006C7AB3"/>
    <w:rsid w:val="006D0055"/>
    <w:rsid w:val="006D1146"/>
    <w:rsid w:val="006D289F"/>
    <w:rsid w:val="006D290C"/>
    <w:rsid w:val="006D3A59"/>
    <w:rsid w:val="006D485F"/>
    <w:rsid w:val="006E027A"/>
    <w:rsid w:val="006E0576"/>
    <w:rsid w:val="006E1EF5"/>
    <w:rsid w:val="006E6639"/>
    <w:rsid w:val="006E66C9"/>
    <w:rsid w:val="006E6E71"/>
    <w:rsid w:val="006F251E"/>
    <w:rsid w:val="006F34B3"/>
    <w:rsid w:val="006F354E"/>
    <w:rsid w:val="006F36F2"/>
    <w:rsid w:val="006F3861"/>
    <w:rsid w:val="006F3E68"/>
    <w:rsid w:val="00703653"/>
    <w:rsid w:val="00705BF4"/>
    <w:rsid w:val="00706B68"/>
    <w:rsid w:val="00706DAF"/>
    <w:rsid w:val="007108FD"/>
    <w:rsid w:val="00710BE1"/>
    <w:rsid w:val="00711FB7"/>
    <w:rsid w:val="00713C30"/>
    <w:rsid w:val="00713D2A"/>
    <w:rsid w:val="0071494E"/>
    <w:rsid w:val="007155C8"/>
    <w:rsid w:val="00715743"/>
    <w:rsid w:val="007159C7"/>
    <w:rsid w:val="00715B88"/>
    <w:rsid w:val="00715D76"/>
    <w:rsid w:val="00715F53"/>
    <w:rsid w:val="00716E75"/>
    <w:rsid w:val="00717D43"/>
    <w:rsid w:val="00721400"/>
    <w:rsid w:val="00722010"/>
    <w:rsid w:val="00724948"/>
    <w:rsid w:val="00724C5C"/>
    <w:rsid w:val="00724CE3"/>
    <w:rsid w:val="0072525D"/>
    <w:rsid w:val="00725AF1"/>
    <w:rsid w:val="00725C51"/>
    <w:rsid w:val="00727BAE"/>
    <w:rsid w:val="0073037E"/>
    <w:rsid w:val="007306B9"/>
    <w:rsid w:val="007308F4"/>
    <w:rsid w:val="0073114B"/>
    <w:rsid w:val="00731280"/>
    <w:rsid w:val="007361FB"/>
    <w:rsid w:val="00736311"/>
    <w:rsid w:val="00736F54"/>
    <w:rsid w:val="00737096"/>
    <w:rsid w:val="00740E78"/>
    <w:rsid w:val="007410A1"/>
    <w:rsid w:val="007415E9"/>
    <w:rsid w:val="00741E20"/>
    <w:rsid w:val="00744CB1"/>
    <w:rsid w:val="00745C9C"/>
    <w:rsid w:val="00751B13"/>
    <w:rsid w:val="00751C18"/>
    <w:rsid w:val="00752C1D"/>
    <w:rsid w:val="00754302"/>
    <w:rsid w:val="00756AE3"/>
    <w:rsid w:val="007574AB"/>
    <w:rsid w:val="00760365"/>
    <w:rsid w:val="0076174D"/>
    <w:rsid w:val="00761E6D"/>
    <w:rsid w:val="00763673"/>
    <w:rsid w:val="00763D81"/>
    <w:rsid w:val="007642CC"/>
    <w:rsid w:val="0076496E"/>
    <w:rsid w:val="00764B98"/>
    <w:rsid w:val="0076577F"/>
    <w:rsid w:val="00765EA2"/>
    <w:rsid w:val="00770903"/>
    <w:rsid w:val="00772546"/>
    <w:rsid w:val="007729CF"/>
    <w:rsid w:val="00774C35"/>
    <w:rsid w:val="00774EEB"/>
    <w:rsid w:val="00776321"/>
    <w:rsid w:val="007767B8"/>
    <w:rsid w:val="007770A4"/>
    <w:rsid w:val="007774AA"/>
    <w:rsid w:val="0077754C"/>
    <w:rsid w:val="00777733"/>
    <w:rsid w:val="007810E2"/>
    <w:rsid w:val="0078151B"/>
    <w:rsid w:val="00783F8C"/>
    <w:rsid w:val="007843D8"/>
    <w:rsid w:val="0078451A"/>
    <w:rsid w:val="00785289"/>
    <w:rsid w:val="0078628A"/>
    <w:rsid w:val="007864CC"/>
    <w:rsid w:val="00786D1F"/>
    <w:rsid w:val="00786D24"/>
    <w:rsid w:val="0079082C"/>
    <w:rsid w:val="00791BE4"/>
    <w:rsid w:val="007936DD"/>
    <w:rsid w:val="0079475E"/>
    <w:rsid w:val="00794B81"/>
    <w:rsid w:val="00795467"/>
    <w:rsid w:val="00795898"/>
    <w:rsid w:val="00795DB8"/>
    <w:rsid w:val="00795EFE"/>
    <w:rsid w:val="007964B6"/>
    <w:rsid w:val="0079737A"/>
    <w:rsid w:val="007979D4"/>
    <w:rsid w:val="00797D65"/>
    <w:rsid w:val="00797DC7"/>
    <w:rsid w:val="007A1229"/>
    <w:rsid w:val="007A151E"/>
    <w:rsid w:val="007A2829"/>
    <w:rsid w:val="007A31F1"/>
    <w:rsid w:val="007A3D13"/>
    <w:rsid w:val="007B0FDB"/>
    <w:rsid w:val="007B444E"/>
    <w:rsid w:val="007B4554"/>
    <w:rsid w:val="007B4D1C"/>
    <w:rsid w:val="007B7C74"/>
    <w:rsid w:val="007C0361"/>
    <w:rsid w:val="007C14A5"/>
    <w:rsid w:val="007C205C"/>
    <w:rsid w:val="007C2911"/>
    <w:rsid w:val="007C3B06"/>
    <w:rsid w:val="007C43D9"/>
    <w:rsid w:val="007C552F"/>
    <w:rsid w:val="007C7FBB"/>
    <w:rsid w:val="007D1E15"/>
    <w:rsid w:val="007D4277"/>
    <w:rsid w:val="007D47E9"/>
    <w:rsid w:val="007D5337"/>
    <w:rsid w:val="007D5FF9"/>
    <w:rsid w:val="007D6480"/>
    <w:rsid w:val="007D727B"/>
    <w:rsid w:val="007D7FF0"/>
    <w:rsid w:val="007E040E"/>
    <w:rsid w:val="007E0F75"/>
    <w:rsid w:val="007E135A"/>
    <w:rsid w:val="007E1BED"/>
    <w:rsid w:val="007E495E"/>
    <w:rsid w:val="007E6BA0"/>
    <w:rsid w:val="007E7DBF"/>
    <w:rsid w:val="007F0292"/>
    <w:rsid w:val="007F03FB"/>
    <w:rsid w:val="007F0845"/>
    <w:rsid w:val="007F1360"/>
    <w:rsid w:val="007F1389"/>
    <w:rsid w:val="007F344C"/>
    <w:rsid w:val="007F364A"/>
    <w:rsid w:val="007F4650"/>
    <w:rsid w:val="007F691E"/>
    <w:rsid w:val="007F711B"/>
    <w:rsid w:val="00801D23"/>
    <w:rsid w:val="00801F23"/>
    <w:rsid w:val="008021D5"/>
    <w:rsid w:val="008027AE"/>
    <w:rsid w:val="00803A09"/>
    <w:rsid w:val="00803C7B"/>
    <w:rsid w:val="00804001"/>
    <w:rsid w:val="008046CA"/>
    <w:rsid w:val="0080569A"/>
    <w:rsid w:val="00805924"/>
    <w:rsid w:val="0080596A"/>
    <w:rsid w:val="00805D7E"/>
    <w:rsid w:val="008062EA"/>
    <w:rsid w:val="00806E83"/>
    <w:rsid w:val="008072BD"/>
    <w:rsid w:val="00807722"/>
    <w:rsid w:val="00807AF9"/>
    <w:rsid w:val="00810482"/>
    <w:rsid w:val="00810885"/>
    <w:rsid w:val="00811F50"/>
    <w:rsid w:val="0081321F"/>
    <w:rsid w:val="0081327E"/>
    <w:rsid w:val="00813C3E"/>
    <w:rsid w:val="00813F55"/>
    <w:rsid w:val="00814993"/>
    <w:rsid w:val="00814BB4"/>
    <w:rsid w:val="00814D86"/>
    <w:rsid w:val="00816EB6"/>
    <w:rsid w:val="0082024D"/>
    <w:rsid w:val="008210DB"/>
    <w:rsid w:val="008214A0"/>
    <w:rsid w:val="0082340A"/>
    <w:rsid w:val="00823A36"/>
    <w:rsid w:val="00823FD7"/>
    <w:rsid w:val="008250B2"/>
    <w:rsid w:val="00825667"/>
    <w:rsid w:val="00826938"/>
    <w:rsid w:val="00827028"/>
    <w:rsid w:val="00827220"/>
    <w:rsid w:val="0082724A"/>
    <w:rsid w:val="0082747B"/>
    <w:rsid w:val="00827CA2"/>
    <w:rsid w:val="00827D62"/>
    <w:rsid w:val="00830664"/>
    <w:rsid w:val="008322AC"/>
    <w:rsid w:val="00832867"/>
    <w:rsid w:val="0083358E"/>
    <w:rsid w:val="00834C65"/>
    <w:rsid w:val="00835730"/>
    <w:rsid w:val="008358F4"/>
    <w:rsid w:val="008369D4"/>
    <w:rsid w:val="008412F4"/>
    <w:rsid w:val="0084226F"/>
    <w:rsid w:val="00843EAE"/>
    <w:rsid w:val="008440F7"/>
    <w:rsid w:val="00844AA8"/>
    <w:rsid w:val="00844DA5"/>
    <w:rsid w:val="0084577D"/>
    <w:rsid w:val="0084599E"/>
    <w:rsid w:val="008459CE"/>
    <w:rsid w:val="00845E72"/>
    <w:rsid w:val="008463A3"/>
    <w:rsid w:val="00846C44"/>
    <w:rsid w:val="00847222"/>
    <w:rsid w:val="008474C0"/>
    <w:rsid w:val="00850160"/>
    <w:rsid w:val="008514AC"/>
    <w:rsid w:val="008523D0"/>
    <w:rsid w:val="00852F15"/>
    <w:rsid w:val="0085371C"/>
    <w:rsid w:val="00853D62"/>
    <w:rsid w:val="00853EAB"/>
    <w:rsid w:val="0085543E"/>
    <w:rsid w:val="00855DB9"/>
    <w:rsid w:val="0085608E"/>
    <w:rsid w:val="0085610E"/>
    <w:rsid w:val="00856924"/>
    <w:rsid w:val="0085760C"/>
    <w:rsid w:val="008627C9"/>
    <w:rsid w:val="00863CAD"/>
    <w:rsid w:val="00864E3A"/>
    <w:rsid w:val="008657EF"/>
    <w:rsid w:val="008676E1"/>
    <w:rsid w:val="0087170C"/>
    <w:rsid w:val="0087399F"/>
    <w:rsid w:val="00873BEA"/>
    <w:rsid w:val="00874C11"/>
    <w:rsid w:val="008758B4"/>
    <w:rsid w:val="00876100"/>
    <w:rsid w:val="008817E1"/>
    <w:rsid w:val="00882B41"/>
    <w:rsid w:val="0088353A"/>
    <w:rsid w:val="00883752"/>
    <w:rsid w:val="0088454D"/>
    <w:rsid w:val="00886748"/>
    <w:rsid w:val="008869A6"/>
    <w:rsid w:val="00887E9F"/>
    <w:rsid w:val="0089078A"/>
    <w:rsid w:val="00891408"/>
    <w:rsid w:val="008915F9"/>
    <w:rsid w:val="00891712"/>
    <w:rsid w:val="00891755"/>
    <w:rsid w:val="00892C07"/>
    <w:rsid w:val="00892D0E"/>
    <w:rsid w:val="0089357C"/>
    <w:rsid w:val="008955C0"/>
    <w:rsid w:val="0089793A"/>
    <w:rsid w:val="008A019F"/>
    <w:rsid w:val="008A076D"/>
    <w:rsid w:val="008A081E"/>
    <w:rsid w:val="008A1ACA"/>
    <w:rsid w:val="008A1B57"/>
    <w:rsid w:val="008A2833"/>
    <w:rsid w:val="008A3ADB"/>
    <w:rsid w:val="008A51EA"/>
    <w:rsid w:val="008A524A"/>
    <w:rsid w:val="008A550A"/>
    <w:rsid w:val="008A5EC8"/>
    <w:rsid w:val="008A6A3D"/>
    <w:rsid w:val="008A6D5D"/>
    <w:rsid w:val="008A7FD0"/>
    <w:rsid w:val="008B14BB"/>
    <w:rsid w:val="008B16E2"/>
    <w:rsid w:val="008B55E5"/>
    <w:rsid w:val="008B7688"/>
    <w:rsid w:val="008C0C86"/>
    <w:rsid w:val="008C1893"/>
    <w:rsid w:val="008C2712"/>
    <w:rsid w:val="008C368E"/>
    <w:rsid w:val="008C3A60"/>
    <w:rsid w:val="008C4127"/>
    <w:rsid w:val="008C46DC"/>
    <w:rsid w:val="008C46FF"/>
    <w:rsid w:val="008C56B8"/>
    <w:rsid w:val="008C59AA"/>
    <w:rsid w:val="008C5A7E"/>
    <w:rsid w:val="008C6717"/>
    <w:rsid w:val="008C7B9D"/>
    <w:rsid w:val="008D1A65"/>
    <w:rsid w:val="008D30AD"/>
    <w:rsid w:val="008D310D"/>
    <w:rsid w:val="008D3C5E"/>
    <w:rsid w:val="008D3F26"/>
    <w:rsid w:val="008D3FC9"/>
    <w:rsid w:val="008D4BCE"/>
    <w:rsid w:val="008D524D"/>
    <w:rsid w:val="008D5351"/>
    <w:rsid w:val="008D5E2B"/>
    <w:rsid w:val="008D7FAD"/>
    <w:rsid w:val="008E09B0"/>
    <w:rsid w:val="008E0AD0"/>
    <w:rsid w:val="008E19C6"/>
    <w:rsid w:val="008E36B2"/>
    <w:rsid w:val="008E3733"/>
    <w:rsid w:val="008F0859"/>
    <w:rsid w:val="008F317B"/>
    <w:rsid w:val="008F3557"/>
    <w:rsid w:val="008F3A6E"/>
    <w:rsid w:val="008F3E43"/>
    <w:rsid w:val="008F5F98"/>
    <w:rsid w:val="008F6E45"/>
    <w:rsid w:val="008F703C"/>
    <w:rsid w:val="0090161C"/>
    <w:rsid w:val="00901C14"/>
    <w:rsid w:val="009024CA"/>
    <w:rsid w:val="00902E4C"/>
    <w:rsid w:val="00903AD8"/>
    <w:rsid w:val="00904619"/>
    <w:rsid w:val="00905430"/>
    <w:rsid w:val="00907DD1"/>
    <w:rsid w:val="00907F37"/>
    <w:rsid w:val="00910167"/>
    <w:rsid w:val="00911653"/>
    <w:rsid w:val="00911974"/>
    <w:rsid w:val="00911A3A"/>
    <w:rsid w:val="009132C3"/>
    <w:rsid w:val="00913B4A"/>
    <w:rsid w:val="00913D47"/>
    <w:rsid w:val="009140C5"/>
    <w:rsid w:val="009142EF"/>
    <w:rsid w:val="00914C19"/>
    <w:rsid w:val="00914E6D"/>
    <w:rsid w:val="0091551D"/>
    <w:rsid w:val="009163AB"/>
    <w:rsid w:val="00917506"/>
    <w:rsid w:val="009179A9"/>
    <w:rsid w:val="009208C5"/>
    <w:rsid w:val="0092196B"/>
    <w:rsid w:val="00921982"/>
    <w:rsid w:val="0092307B"/>
    <w:rsid w:val="0092464E"/>
    <w:rsid w:val="009249B4"/>
    <w:rsid w:val="00925C79"/>
    <w:rsid w:val="00927CA9"/>
    <w:rsid w:val="00930598"/>
    <w:rsid w:val="00930943"/>
    <w:rsid w:val="00930A56"/>
    <w:rsid w:val="00930F3E"/>
    <w:rsid w:val="00932A6C"/>
    <w:rsid w:val="00933A6B"/>
    <w:rsid w:val="00936058"/>
    <w:rsid w:val="009366FF"/>
    <w:rsid w:val="00936ED1"/>
    <w:rsid w:val="0093749E"/>
    <w:rsid w:val="0094002B"/>
    <w:rsid w:val="00940BE2"/>
    <w:rsid w:val="00940DAB"/>
    <w:rsid w:val="00944B16"/>
    <w:rsid w:val="00944DDF"/>
    <w:rsid w:val="009453C1"/>
    <w:rsid w:val="009455D5"/>
    <w:rsid w:val="00946AE0"/>
    <w:rsid w:val="00950A4B"/>
    <w:rsid w:val="00951997"/>
    <w:rsid w:val="00951BEC"/>
    <w:rsid w:val="00951C01"/>
    <w:rsid w:val="00952173"/>
    <w:rsid w:val="009535CA"/>
    <w:rsid w:val="00954470"/>
    <w:rsid w:val="00955697"/>
    <w:rsid w:val="00955957"/>
    <w:rsid w:val="00956C98"/>
    <w:rsid w:val="0095708D"/>
    <w:rsid w:val="00957780"/>
    <w:rsid w:val="00960642"/>
    <w:rsid w:val="00960A62"/>
    <w:rsid w:val="009631A9"/>
    <w:rsid w:val="00964F13"/>
    <w:rsid w:val="0096762A"/>
    <w:rsid w:val="009704BE"/>
    <w:rsid w:val="00971333"/>
    <w:rsid w:val="00972A11"/>
    <w:rsid w:val="00974201"/>
    <w:rsid w:val="009745C8"/>
    <w:rsid w:val="009755DF"/>
    <w:rsid w:val="009756DD"/>
    <w:rsid w:val="0097588C"/>
    <w:rsid w:val="009778B8"/>
    <w:rsid w:val="009804B4"/>
    <w:rsid w:val="00980638"/>
    <w:rsid w:val="00980BDC"/>
    <w:rsid w:val="00980DE9"/>
    <w:rsid w:val="009821F4"/>
    <w:rsid w:val="0098282E"/>
    <w:rsid w:val="00983852"/>
    <w:rsid w:val="009848AB"/>
    <w:rsid w:val="00984ED1"/>
    <w:rsid w:val="00984FA6"/>
    <w:rsid w:val="009854D0"/>
    <w:rsid w:val="00985BF8"/>
    <w:rsid w:val="00985E09"/>
    <w:rsid w:val="00985EAC"/>
    <w:rsid w:val="0098632A"/>
    <w:rsid w:val="00991945"/>
    <w:rsid w:val="00991B3D"/>
    <w:rsid w:val="00992685"/>
    <w:rsid w:val="00993765"/>
    <w:rsid w:val="0099381D"/>
    <w:rsid w:val="00993AE8"/>
    <w:rsid w:val="00993FCB"/>
    <w:rsid w:val="00994159"/>
    <w:rsid w:val="0099773E"/>
    <w:rsid w:val="00997959"/>
    <w:rsid w:val="009A0E1C"/>
    <w:rsid w:val="009A16E0"/>
    <w:rsid w:val="009A189B"/>
    <w:rsid w:val="009A1FF8"/>
    <w:rsid w:val="009A4956"/>
    <w:rsid w:val="009A6751"/>
    <w:rsid w:val="009A6C67"/>
    <w:rsid w:val="009A76EB"/>
    <w:rsid w:val="009A7EA6"/>
    <w:rsid w:val="009B03FB"/>
    <w:rsid w:val="009B1B3E"/>
    <w:rsid w:val="009B20EB"/>
    <w:rsid w:val="009B3923"/>
    <w:rsid w:val="009B3955"/>
    <w:rsid w:val="009B3F93"/>
    <w:rsid w:val="009B4D5B"/>
    <w:rsid w:val="009B5367"/>
    <w:rsid w:val="009B5497"/>
    <w:rsid w:val="009B7362"/>
    <w:rsid w:val="009B7BEC"/>
    <w:rsid w:val="009B7E37"/>
    <w:rsid w:val="009C04ED"/>
    <w:rsid w:val="009C111C"/>
    <w:rsid w:val="009C2659"/>
    <w:rsid w:val="009C2C61"/>
    <w:rsid w:val="009C4D90"/>
    <w:rsid w:val="009C54F0"/>
    <w:rsid w:val="009C5966"/>
    <w:rsid w:val="009C5A30"/>
    <w:rsid w:val="009C5B0E"/>
    <w:rsid w:val="009C5B42"/>
    <w:rsid w:val="009C5FFE"/>
    <w:rsid w:val="009C702B"/>
    <w:rsid w:val="009D0568"/>
    <w:rsid w:val="009D1E6C"/>
    <w:rsid w:val="009D2F5A"/>
    <w:rsid w:val="009D36B8"/>
    <w:rsid w:val="009D3C65"/>
    <w:rsid w:val="009D4A61"/>
    <w:rsid w:val="009D79CB"/>
    <w:rsid w:val="009D7D4E"/>
    <w:rsid w:val="009E017F"/>
    <w:rsid w:val="009E0D8B"/>
    <w:rsid w:val="009E55B6"/>
    <w:rsid w:val="009F003D"/>
    <w:rsid w:val="009F0139"/>
    <w:rsid w:val="009F0C44"/>
    <w:rsid w:val="009F1150"/>
    <w:rsid w:val="009F1C43"/>
    <w:rsid w:val="009F237E"/>
    <w:rsid w:val="009F2A76"/>
    <w:rsid w:val="009F388F"/>
    <w:rsid w:val="009F5975"/>
    <w:rsid w:val="009F69F0"/>
    <w:rsid w:val="009F6BA1"/>
    <w:rsid w:val="00A00349"/>
    <w:rsid w:val="00A003B8"/>
    <w:rsid w:val="00A00727"/>
    <w:rsid w:val="00A00DE3"/>
    <w:rsid w:val="00A01189"/>
    <w:rsid w:val="00A015DA"/>
    <w:rsid w:val="00A02466"/>
    <w:rsid w:val="00A02577"/>
    <w:rsid w:val="00A06464"/>
    <w:rsid w:val="00A116C1"/>
    <w:rsid w:val="00A12A58"/>
    <w:rsid w:val="00A13F24"/>
    <w:rsid w:val="00A147F1"/>
    <w:rsid w:val="00A1527E"/>
    <w:rsid w:val="00A16569"/>
    <w:rsid w:val="00A16E33"/>
    <w:rsid w:val="00A202AF"/>
    <w:rsid w:val="00A20473"/>
    <w:rsid w:val="00A206F7"/>
    <w:rsid w:val="00A20BF6"/>
    <w:rsid w:val="00A21B2B"/>
    <w:rsid w:val="00A23033"/>
    <w:rsid w:val="00A244B7"/>
    <w:rsid w:val="00A25F0E"/>
    <w:rsid w:val="00A26DAE"/>
    <w:rsid w:val="00A2742C"/>
    <w:rsid w:val="00A309DB"/>
    <w:rsid w:val="00A31276"/>
    <w:rsid w:val="00A32248"/>
    <w:rsid w:val="00A32F7B"/>
    <w:rsid w:val="00A330D4"/>
    <w:rsid w:val="00A33C3F"/>
    <w:rsid w:val="00A34072"/>
    <w:rsid w:val="00A34AEF"/>
    <w:rsid w:val="00A365B1"/>
    <w:rsid w:val="00A409FA"/>
    <w:rsid w:val="00A412E8"/>
    <w:rsid w:val="00A41A90"/>
    <w:rsid w:val="00A41B5B"/>
    <w:rsid w:val="00A42068"/>
    <w:rsid w:val="00A4383F"/>
    <w:rsid w:val="00A439AA"/>
    <w:rsid w:val="00A439E7"/>
    <w:rsid w:val="00A45D23"/>
    <w:rsid w:val="00A52F20"/>
    <w:rsid w:val="00A534E8"/>
    <w:rsid w:val="00A53FA8"/>
    <w:rsid w:val="00A5537E"/>
    <w:rsid w:val="00A55598"/>
    <w:rsid w:val="00A55C43"/>
    <w:rsid w:val="00A56595"/>
    <w:rsid w:val="00A5713E"/>
    <w:rsid w:val="00A57683"/>
    <w:rsid w:val="00A6246F"/>
    <w:rsid w:val="00A63D87"/>
    <w:rsid w:val="00A63F16"/>
    <w:rsid w:val="00A64E3D"/>
    <w:rsid w:val="00A64EF4"/>
    <w:rsid w:val="00A67D7C"/>
    <w:rsid w:val="00A703BC"/>
    <w:rsid w:val="00A7092E"/>
    <w:rsid w:val="00A71379"/>
    <w:rsid w:val="00A7192C"/>
    <w:rsid w:val="00A71AF1"/>
    <w:rsid w:val="00A72F55"/>
    <w:rsid w:val="00A76E49"/>
    <w:rsid w:val="00A77285"/>
    <w:rsid w:val="00A80165"/>
    <w:rsid w:val="00A8113C"/>
    <w:rsid w:val="00A8236E"/>
    <w:rsid w:val="00A82C39"/>
    <w:rsid w:val="00A8362C"/>
    <w:rsid w:val="00A84196"/>
    <w:rsid w:val="00A84363"/>
    <w:rsid w:val="00A84431"/>
    <w:rsid w:val="00A86558"/>
    <w:rsid w:val="00A87346"/>
    <w:rsid w:val="00A91010"/>
    <w:rsid w:val="00A91147"/>
    <w:rsid w:val="00A912C8"/>
    <w:rsid w:val="00A91DE4"/>
    <w:rsid w:val="00A92A92"/>
    <w:rsid w:val="00A92C59"/>
    <w:rsid w:val="00A93935"/>
    <w:rsid w:val="00A94597"/>
    <w:rsid w:val="00A94A03"/>
    <w:rsid w:val="00A94E1A"/>
    <w:rsid w:val="00A95441"/>
    <w:rsid w:val="00A956C6"/>
    <w:rsid w:val="00A956CD"/>
    <w:rsid w:val="00A95CA8"/>
    <w:rsid w:val="00AA03DA"/>
    <w:rsid w:val="00AA3FFA"/>
    <w:rsid w:val="00AA4850"/>
    <w:rsid w:val="00AA5029"/>
    <w:rsid w:val="00AA665A"/>
    <w:rsid w:val="00AA6691"/>
    <w:rsid w:val="00AA72C9"/>
    <w:rsid w:val="00AA73AF"/>
    <w:rsid w:val="00AB051E"/>
    <w:rsid w:val="00AB4C1D"/>
    <w:rsid w:val="00AB7471"/>
    <w:rsid w:val="00AC14AF"/>
    <w:rsid w:val="00AC16F5"/>
    <w:rsid w:val="00AC5845"/>
    <w:rsid w:val="00AC69E4"/>
    <w:rsid w:val="00AC6B10"/>
    <w:rsid w:val="00AC727A"/>
    <w:rsid w:val="00AD00B0"/>
    <w:rsid w:val="00AD0C37"/>
    <w:rsid w:val="00AD1A25"/>
    <w:rsid w:val="00AD1B2B"/>
    <w:rsid w:val="00AD2D5B"/>
    <w:rsid w:val="00AD3B72"/>
    <w:rsid w:val="00AD46EC"/>
    <w:rsid w:val="00AD5079"/>
    <w:rsid w:val="00AD5D20"/>
    <w:rsid w:val="00AD61BC"/>
    <w:rsid w:val="00AD6460"/>
    <w:rsid w:val="00AD6591"/>
    <w:rsid w:val="00AD70FD"/>
    <w:rsid w:val="00AD738F"/>
    <w:rsid w:val="00AE2544"/>
    <w:rsid w:val="00AE32BE"/>
    <w:rsid w:val="00AE4511"/>
    <w:rsid w:val="00AE4CDF"/>
    <w:rsid w:val="00AE4D3B"/>
    <w:rsid w:val="00AE56EA"/>
    <w:rsid w:val="00AE60DD"/>
    <w:rsid w:val="00AE6149"/>
    <w:rsid w:val="00AE74CF"/>
    <w:rsid w:val="00AF1054"/>
    <w:rsid w:val="00AF20D4"/>
    <w:rsid w:val="00AF2ABF"/>
    <w:rsid w:val="00AF3E37"/>
    <w:rsid w:val="00AF4542"/>
    <w:rsid w:val="00AF5424"/>
    <w:rsid w:val="00B009D9"/>
    <w:rsid w:val="00B019BA"/>
    <w:rsid w:val="00B02A35"/>
    <w:rsid w:val="00B03966"/>
    <w:rsid w:val="00B052FC"/>
    <w:rsid w:val="00B05CC0"/>
    <w:rsid w:val="00B06464"/>
    <w:rsid w:val="00B06BC4"/>
    <w:rsid w:val="00B0755B"/>
    <w:rsid w:val="00B1086F"/>
    <w:rsid w:val="00B10C19"/>
    <w:rsid w:val="00B10FC7"/>
    <w:rsid w:val="00B11F5B"/>
    <w:rsid w:val="00B12F43"/>
    <w:rsid w:val="00B13858"/>
    <w:rsid w:val="00B13C48"/>
    <w:rsid w:val="00B141EC"/>
    <w:rsid w:val="00B16AC1"/>
    <w:rsid w:val="00B1703E"/>
    <w:rsid w:val="00B17F93"/>
    <w:rsid w:val="00B200CC"/>
    <w:rsid w:val="00B20867"/>
    <w:rsid w:val="00B20BCF"/>
    <w:rsid w:val="00B2585D"/>
    <w:rsid w:val="00B25C7A"/>
    <w:rsid w:val="00B26C52"/>
    <w:rsid w:val="00B30CA0"/>
    <w:rsid w:val="00B32566"/>
    <w:rsid w:val="00B33254"/>
    <w:rsid w:val="00B33EA9"/>
    <w:rsid w:val="00B340B3"/>
    <w:rsid w:val="00B340D6"/>
    <w:rsid w:val="00B3509B"/>
    <w:rsid w:val="00B36E16"/>
    <w:rsid w:val="00B37A0E"/>
    <w:rsid w:val="00B404FC"/>
    <w:rsid w:val="00B4083E"/>
    <w:rsid w:val="00B4125F"/>
    <w:rsid w:val="00B46798"/>
    <w:rsid w:val="00B46D6D"/>
    <w:rsid w:val="00B46F33"/>
    <w:rsid w:val="00B47013"/>
    <w:rsid w:val="00B50F5F"/>
    <w:rsid w:val="00B51EEC"/>
    <w:rsid w:val="00B5332B"/>
    <w:rsid w:val="00B53900"/>
    <w:rsid w:val="00B53D2E"/>
    <w:rsid w:val="00B55F4E"/>
    <w:rsid w:val="00B55F8B"/>
    <w:rsid w:val="00B56010"/>
    <w:rsid w:val="00B5626A"/>
    <w:rsid w:val="00B56559"/>
    <w:rsid w:val="00B60EA6"/>
    <w:rsid w:val="00B61950"/>
    <w:rsid w:val="00B6310D"/>
    <w:rsid w:val="00B63946"/>
    <w:rsid w:val="00B65BE3"/>
    <w:rsid w:val="00B70092"/>
    <w:rsid w:val="00B70835"/>
    <w:rsid w:val="00B712E8"/>
    <w:rsid w:val="00B72BEE"/>
    <w:rsid w:val="00B72F2A"/>
    <w:rsid w:val="00B74BD0"/>
    <w:rsid w:val="00B75523"/>
    <w:rsid w:val="00B7695E"/>
    <w:rsid w:val="00B7727C"/>
    <w:rsid w:val="00B77C7E"/>
    <w:rsid w:val="00B77F31"/>
    <w:rsid w:val="00B8068E"/>
    <w:rsid w:val="00B80AC2"/>
    <w:rsid w:val="00B826F6"/>
    <w:rsid w:val="00B82ABC"/>
    <w:rsid w:val="00B83A27"/>
    <w:rsid w:val="00B83C02"/>
    <w:rsid w:val="00B87815"/>
    <w:rsid w:val="00B90483"/>
    <w:rsid w:val="00B904C3"/>
    <w:rsid w:val="00B90531"/>
    <w:rsid w:val="00B90CC9"/>
    <w:rsid w:val="00B91242"/>
    <w:rsid w:val="00B9429F"/>
    <w:rsid w:val="00B9506C"/>
    <w:rsid w:val="00B95761"/>
    <w:rsid w:val="00B96B63"/>
    <w:rsid w:val="00B96DED"/>
    <w:rsid w:val="00B97EFF"/>
    <w:rsid w:val="00BA06F9"/>
    <w:rsid w:val="00BA08C7"/>
    <w:rsid w:val="00BA0E50"/>
    <w:rsid w:val="00BA0EDF"/>
    <w:rsid w:val="00BA1748"/>
    <w:rsid w:val="00BA5E6E"/>
    <w:rsid w:val="00BA7128"/>
    <w:rsid w:val="00BB1EBF"/>
    <w:rsid w:val="00BB2CA6"/>
    <w:rsid w:val="00BB4227"/>
    <w:rsid w:val="00BB4948"/>
    <w:rsid w:val="00BB4EC9"/>
    <w:rsid w:val="00BB4FB2"/>
    <w:rsid w:val="00BB5939"/>
    <w:rsid w:val="00BB687E"/>
    <w:rsid w:val="00BB6C3E"/>
    <w:rsid w:val="00BC0D56"/>
    <w:rsid w:val="00BC1382"/>
    <w:rsid w:val="00BC1DBC"/>
    <w:rsid w:val="00BC2CAE"/>
    <w:rsid w:val="00BC3676"/>
    <w:rsid w:val="00BC4F3B"/>
    <w:rsid w:val="00BC55B2"/>
    <w:rsid w:val="00BC6080"/>
    <w:rsid w:val="00BD05E3"/>
    <w:rsid w:val="00BD07AB"/>
    <w:rsid w:val="00BD1F79"/>
    <w:rsid w:val="00BD34C0"/>
    <w:rsid w:val="00BD3A62"/>
    <w:rsid w:val="00BD41C7"/>
    <w:rsid w:val="00BE01B5"/>
    <w:rsid w:val="00BE0222"/>
    <w:rsid w:val="00BE06A1"/>
    <w:rsid w:val="00BE06C1"/>
    <w:rsid w:val="00BE129E"/>
    <w:rsid w:val="00BE485E"/>
    <w:rsid w:val="00BE59E3"/>
    <w:rsid w:val="00BE5C5B"/>
    <w:rsid w:val="00BE7F6F"/>
    <w:rsid w:val="00BF0326"/>
    <w:rsid w:val="00BF09DE"/>
    <w:rsid w:val="00BF1381"/>
    <w:rsid w:val="00BF1DD0"/>
    <w:rsid w:val="00BF4B59"/>
    <w:rsid w:val="00BF521A"/>
    <w:rsid w:val="00BF7D59"/>
    <w:rsid w:val="00C022C5"/>
    <w:rsid w:val="00C04A3E"/>
    <w:rsid w:val="00C04FA0"/>
    <w:rsid w:val="00C051DB"/>
    <w:rsid w:val="00C06339"/>
    <w:rsid w:val="00C076B6"/>
    <w:rsid w:val="00C1006B"/>
    <w:rsid w:val="00C130AD"/>
    <w:rsid w:val="00C130FC"/>
    <w:rsid w:val="00C146AC"/>
    <w:rsid w:val="00C14802"/>
    <w:rsid w:val="00C15EF4"/>
    <w:rsid w:val="00C21DE3"/>
    <w:rsid w:val="00C223B7"/>
    <w:rsid w:val="00C230B6"/>
    <w:rsid w:val="00C24BA4"/>
    <w:rsid w:val="00C258E9"/>
    <w:rsid w:val="00C2662F"/>
    <w:rsid w:val="00C26B71"/>
    <w:rsid w:val="00C27A90"/>
    <w:rsid w:val="00C3161C"/>
    <w:rsid w:val="00C31ADB"/>
    <w:rsid w:val="00C31B7B"/>
    <w:rsid w:val="00C31DD3"/>
    <w:rsid w:val="00C3370A"/>
    <w:rsid w:val="00C33BEF"/>
    <w:rsid w:val="00C34585"/>
    <w:rsid w:val="00C349A8"/>
    <w:rsid w:val="00C353C5"/>
    <w:rsid w:val="00C36D0D"/>
    <w:rsid w:val="00C37D88"/>
    <w:rsid w:val="00C37FA4"/>
    <w:rsid w:val="00C40461"/>
    <w:rsid w:val="00C42B70"/>
    <w:rsid w:val="00C449B4"/>
    <w:rsid w:val="00C465E9"/>
    <w:rsid w:val="00C47534"/>
    <w:rsid w:val="00C4754E"/>
    <w:rsid w:val="00C53134"/>
    <w:rsid w:val="00C5320F"/>
    <w:rsid w:val="00C543C8"/>
    <w:rsid w:val="00C55C85"/>
    <w:rsid w:val="00C56A6C"/>
    <w:rsid w:val="00C575CF"/>
    <w:rsid w:val="00C57F57"/>
    <w:rsid w:val="00C61D78"/>
    <w:rsid w:val="00C629CB"/>
    <w:rsid w:val="00C64255"/>
    <w:rsid w:val="00C6544D"/>
    <w:rsid w:val="00C66454"/>
    <w:rsid w:val="00C66B4B"/>
    <w:rsid w:val="00C66C29"/>
    <w:rsid w:val="00C70601"/>
    <w:rsid w:val="00C73B1D"/>
    <w:rsid w:val="00C73BB6"/>
    <w:rsid w:val="00C74358"/>
    <w:rsid w:val="00C74F2D"/>
    <w:rsid w:val="00C7566C"/>
    <w:rsid w:val="00C75ED7"/>
    <w:rsid w:val="00C776E9"/>
    <w:rsid w:val="00C77F8A"/>
    <w:rsid w:val="00C8070D"/>
    <w:rsid w:val="00C8071B"/>
    <w:rsid w:val="00C810B9"/>
    <w:rsid w:val="00C82117"/>
    <w:rsid w:val="00C82759"/>
    <w:rsid w:val="00C834F6"/>
    <w:rsid w:val="00C8379B"/>
    <w:rsid w:val="00C85452"/>
    <w:rsid w:val="00C8642D"/>
    <w:rsid w:val="00C901D5"/>
    <w:rsid w:val="00C9066D"/>
    <w:rsid w:val="00C90AEB"/>
    <w:rsid w:val="00C91AD7"/>
    <w:rsid w:val="00C91EB1"/>
    <w:rsid w:val="00C94913"/>
    <w:rsid w:val="00C95360"/>
    <w:rsid w:val="00C95A2B"/>
    <w:rsid w:val="00C973FB"/>
    <w:rsid w:val="00CA18EF"/>
    <w:rsid w:val="00CA1FA2"/>
    <w:rsid w:val="00CA20F8"/>
    <w:rsid w:val="00CA2B55"/>
    <w:rsid w:val="00CA387D"/>
    <w:rsid w:val="00CA39BF"/>
    <w:rsid w:val="00CA5342"/>
    <w:rsid w:val="00CA6C61"/>
    <w:rsid w:val="00CA765E"/>
    <w:rsid w:val="00CB0519"/>
    <w:rsid w:val="00CB0AE1"/>
    <w:rsid w:val="00CB194D"/>
    <w:rsid w:val="00CB1DF4"/>
    <w:rsid w:val="00CB2019"/>
    <w:rsid w:val="00CB203E"/>
    <w:rsid w:val="00CB40FD"/>
    <w:rsid w:val="00CB5732"/>
    <w:rsid w:val="00CB57A7"/>
    <w:rsid w:val="00CB624A"/>
    <w:rsid w:val="00CB6BAB"/>
    <w:rsid w:val="00CB6D24"/>
    <w:rsid w:val="00CB7CFA"/>
    <w:rsid w:val="00CC0033"/>
    <w:rsid w:val="00CC0216"/>
    <w:rsid w:val="00CC0739"/>
    <w:rsid w:val="00CC1DFD"/>
    <w:rsid w:val="00CC22D7"/>
    <w:rsid w:val="00CC2F06"/>
    <w:rsid w:val="00CC4050"/>
    <w:rsid w:val="00CC45E8"/>
    <w:rsid w:val="00CC53AA"/>
    <w:rsid w:val="00CC618A"/>
    <w:rsid w:val="00CD0516"/>
    <w:rsid w:val="00CD0974"/>
    <w:rsid w:val="00CD0DDE"/>
    <w:rsid w:val="00CD18C1"/>
    <w:rsid w:val="00CD29D7"/>
    <w:rsid w:val="00CD2AF5"/>
    <w:rsid w:val="00CD3B9D"/>
    <w:rsid w:val="00CD4347"/>
    <w:rsid w:val="00CD4805"/>
    <w:rsid w:val="00CD49B6"/>
    <w:rsid w:val="00CD6B08"/>
    <w:rsid w:val="00CD7190"/>
    <w:rsid w:val="00CE07C7"/>
    <w:rsid w:val="00CE0A2B"/>
    <w:rsid w:val="00CE0F4D"/>
    <w:rsid w:val="00CE27ED"/>
    <w:rsid w:val="00CE2C09"/>
    <w:rsid w:val="00CE38AA"/>
    <w:rsid w:val="00CE3B76"/>
    <w:rsid w:val="00CE3E29"/>
    <w:rsid w:val="00CE517D"/>
    <w:rsid w:val="00CE6248"/>
    <w:rsid w:val="00CE6D0A"/>
    <w:rsid w:val="00CE7188"/>
    <w:rsid w:val="00CF0162"/>
    <w:rsid w:val="00CF1295"/>
    <w:rsid w:val="00CF1B56"/>
    <w:rsid w:val="00CF2E85"/>
    <w:rsid w:val="00CF3089"/>
    <w:rsid w:val="00CF3750"/>
    <w:rsid w:val="00CF3D7A"/>
    <w:rsid w:val="00CF4180"/>
    <w:rsid w:val="00CF4D9D"/>
    <w:rsid w:val="00CF5276"/>
    <w:rsid w:val="00CF6F0D"/>
    <w:rsid w:val="00CF7CE1"/>
    <w:rsid w:val="00CF7F86"/>
    <w:rsid w:val="00D020CB"/>
    <w:rsid w:val="00D0528E"/>
    <w:rsid w:val="00D0531D"/>
    <w:rsid w:val="00D06F3A"/>
    <w:rsid w:val="00D07DCE"/>
    <w:rsid w:val="00D10E39"/>
    <w:rsid w:val="00D10ECE"/>
    <w:rsid w:val="00D12819"/>
    <w:rsid w:val="00D12A44"/>
    <w:rsid w:val="00D1311B"/>
    <w:rsid w:val="00D14718"/>
    <w:rsid w:val="00D14739"/>
    <w:rsid w:val="00D161A9"/>
    <w:rsid w:val="00D161CC"/>
    <w:rsid w:val="00D16667"/>
    <w:rsid w:val="00D16857"/>
    <w:rsid w:val="00D16CEF"/>
    <w:rsid w:val="00D16F6F"/>
    <w:rsid w:val="00D17228"/>
    <w:rsid w:val="00D175BB"/>
    <w:rsid w:val="00D17F9D"/>
    <w:rsid w:val="00D21092"/>
    <w:rsid w:val="00D2134E"/>
    <w:rsid w:val="00D21513"/>
    <w:rsid w:val="00D219DA"/>
    <w:rsid w:val="00D21C3C"/>
    <w:rsid w:val="00D24D56"/>
    <w:rsid w:val="00D265CC"/>
    <w:rsid w:val="00D26C1A"/>
    <w:rsid w:val="00D27209"/>
    <w:rsid w:val="00D274A6"/>
    <w:rsid w:val="00D30051"/>
    <w:rsid w:val="00D30DAC"/>
    <w:rsid w:val="00D311CD"/>
    <w:rsid w:val="00D31321"/>
    <w:rsid w:val="00D328F9"/>
    <w:rsid w:val="00D331D5"/>
    <w:rsid w:val="00D35932"/>
    <w:rsid w:val="00D36B96"/>
    <w:rsid w:val="00D40E98"/>
    <w:rsid w:val="00D410D4"/>
    <w:rsid w:val="00D41CBF"/>
    <w:rsid w:val="00D43A2C"/>
    <w:rsid w:val="00D44500"/>
    <w:rsid w:val="00D44ACC"/>
    <w:rsid w:val="00D44B83"/>
    <w:rsid w:val="00D454B1"/>
    <w:rsid w:val="00D47079"/>
    <w:rsid w:val="00D471B9"/>
    <w:rsid w:val="00D47382"/>
    <w:rsid w:val="00D506C4"/>
    <w:rsid w:val="00D52393"/>
    <w:rsid w:val="00D543EC"/>
    <w:rsid w:val="00D54665"/>
    <w:rsid w:val="00D5510B"/>
    <w:rsid w:val="00D563EA"/>
    <w:rsid w:val="00D5673C"/>
    <w:rsid w:val="00D57864"/>
    <w:rsid w:val="00D60A91"/>
    <w:rsid w:val="00D61907"/>
    <w:rsid w:val="00D63A90"/>
    <w:rsid w:val="00D642EF"/>
    <w:rsid w:val="00D653A4"/>
    <w:rsid w:val="00D661B7"/>
    <w:rsid w:val="00D66B59"/>
    <w:rsid w:val="00D67298"/>
    <w:rsid w:val="00D675E8"/>
    <w:rsid w:val="00D67B1A"/>
    <w:rsid w:val="00D67EF1"/>
    <w:rsid w:val="00D70340"/>
    <w:rsid w:val="00D70947"/>
    <w:rsid w:val="00D70B8D"/>
    <w:rsid w:val="00D70D45"/>
    <w:rsid w:val="00D76DA3"/>
    <w:rsid w:val="00D777A8"/>
    <w:rsid w:val="00D8178C"/>
    <w:rsid w:val="00D8402B"/>
    <w:rsid w:val="00D872DD"/>
    <w:rsid w:val="00D900CD"/>
    <w:rsid w:val="00D924B0"/>
    <w:rsid w:val="00D931D3"/>
    <w:rsid w:val="00D936F9"/>
    <w:rsid w:val="00D95856"/>
    <w:rsid w:val="00DA0E3D"/>
    <w:rsid w:val="00DA1016"/>
    <w:rsid w:val="00DA1C46"/>
    <w:rsid w:val="00DA202B"/>
    <w:rsid w:val="00DA24D4"/>
    <w:rsid w:val="00DA3DA2"/>
    <w:rsid w:val="00DA4894"/>
    <w:rsid w:val="00DA4990"/>
    <w:rsid w:val="00DA49D3"/>
    <w:rsid w:val="00DA612A"/>
    <w:rsid w:val="00DA6B5B"/>
    <w:rsid w:val="00DA700E"/>
    <w:rsid w:val="00DA762B"/>
    <w:rsid w:val="00DB02F8"/>
    <w:rsid w:val="00DB0D01"/>
    <w:rsid w:val="00DB1618"/>
    <w:rsid w:val="00DB2D21"/>
    <w:rsid w:val="00DB3D56"/>
    <w:rsid w:val="00DB3E94"/>
    <w:rsid w:val="00DB44D9"/>
    <w:rsid w:val="00DB4745"/>
    <w:rsid w:val="00DB4756"/>
    <w:rsid w:val="00DB4F13"/>
    <w:rsid w:val="00DB50C8"/>
    <w:rsid w:val="00DB58DE"/>
    <w:rsid w:val="00DB5C30"/>
    <w:rsid w:val="00DB5F5A"/>
    <w:rsid w:val="00DC037B"/>
    <w:rsid w:val="00DC071A"/>
    <w:rsid w:val="00DC1A91"/>
    <w:rsid w:val="00DC1EC6"/>
    <w:rsid w:val="00DC3047"/>
    <w:rsid w:val="00DC41B4"/>
    <w:rsid w:val="00DC5B52"/>
    <w:rsid w:val="00DC70F1"/>
    <w:rsid w:val="00DD0563"/>
    <w:rsid w:val="00DD07A0"/>
    <w:rsid w:val="00DD0832"/>
    <w:rsid w:val="00DD0FE0"/>
    <w:rsid w:val="00DD1864"/>
    <w:rsid w:val="00DD2BCD"/>
    <w:rsid w:val="00DD30A6"/>
    <w:rsid w:val="00DD3846"/>
    <w:rsid w:val="00DD4540"/>
    <w:rsid w:val="00DD468B"/>
    <w:rsid w:val="00DD4DE5"/>
    <w:rsid w:val="00DD50FE"/>
    <w:rsid w:val="00DD6520"/>
    <w:rsid w:val="00DD6612"/>
    <w:rsid w:val="00DD6719"/>
    <w:rsid w:val="00DD6776"/>
    <w:rsid w:val="00DD70C2"/>
    <w:rsid w:val="00DD7B29"/>
    <w:rsid w:val="00DD7D12"/>
    <w:rsid w:val="00DE0D73"/>
    <w:rsid w:val="00DE1C0A"/>
    <w:rsid w:val="00DE28C6"/>
    <w:rsid w:val="00DE2FDD"/>
    <w:rsid w:val="00DE5619"/>
    <w:rsid w:val="00DE5D4E"/>
    <w:rsid w:val="00DE6298"/>
    <w:rsid w:val="00DE7A41"/>
    <w:rsid w:val="00DF052B"/>
    <w:rsid w:val="00DF0751"/>
    <w:rsid w:val="00DF0F88"/>
    <w:rsid w:val="00DF1354"/>
    <w:rsid w:val="00DF2704"/>
    <w:rsid w:val="00DF3954"/>
    <w:rsid w:val="00DF4DE6"/>
    <w:rsid w:val="00DF6247"/>
    <w:rsid w:val="00DF656C"/>
    <w:rsid w:val="00DF7689"/>
    <w:rsid w:val="00E00982"/>
    <w:rsid w:val="00E00BC7"/>
    <w:rsid w:val="00E0107B"/>
    <w:rsid w:val="00E010FE"/>
    <w:rsid w:val="00E01221"/>
    <w:rsid w:val="00E01684"/>
    <w:rsid w:val="00E02ACF"/>
    <w:rsid w:val="00E03673"/>
    <w:rsid w:val="00E038A0"/>
    <w:rsid w:val="00E03DF8"/>
    <w:rsid w:val="00E03FBA"/>
    <w:rsid w:val="00E041D1"/>
    <w:rsid w:val="00E05DCC"/>
    <w:rsid w:val="00E0660F"/>
    <w:rsid w:val="00E06FBD"/>
    <w:rsid w:val="00E077F0"/>
    <w:rsid w:val="00E114B6"/>
    <w:rsid w:val="00E1304E"/>
    <w:rsid w:val="00E136A0"/>
    <w:rsid w:val="00E13949"/>
    <w:rsid w:val="00E14AC2"/>
    <w:rsid w:val="00E17082"/>
    <w:rsid w:val="00E17C85"/>
    <w:rsid w:val="00E201DB"/>
    <w:rsid w:val="00E22604"/>
    <w:rsid w:val="00E22AF6"/>
    <w:rsid w:val="00E22B43"/>
    <w:rsid w:val="00E2462E"/>
    <w:rsid w:val="00E249EB"/>
    <w:rsid w:val="00E26843"/>
    <w:rsid w:val="00E30ACC"/>
    <w:rsid w:val="00E30FBA"/>
    <w:rsid w:val="00E33098"/>
    <w:rsid w:val="00E3591B"/>
    <w:rsid w:val="00E36D4F"/>
    <w:rsid w:val="00E37D4B"/>
    <w:rsid w:val="00E40173"/>
    <w:rsid w:val="00E401AA"/>
    <w:rsid w:val="00E42057"/>
    <w:rsid w:val="00E43C47"/>
    <w:rsid w:val="00E44F1C"/>
    <w:rsid w:val="00E464A4"/>
    <w:rsid w:val="00E47C6A"/>
    <w:rsid w:val="00E47C81"/>
    <w:rsid w:val="00E5140B"/>
    <w:rsid w:val="00E51F40"/>
    <w:rsid w:val="00E529E7"/>
    <w:rsid w:val="00E53B89"/>
    <w:rsid w:val="00E54FA5"/>
    <w:rsid w:val="00E54FE2"/>
    <w:rsid w:val="00E554F1"/>
    <w:rsid w:val="00E56005"/>
    <w:rsid w:val="00E57E62"/>
    <w:rsid w:val="00E60233"/>
    <w:rsid w:val="00E61501"/>
    <w:rsid w:val="00E61702"/>
    <w:rsid w:val="00E6217D"/>
    <w:rsid w:val="00E623FD"/>
    <w:rsid w:val="00E62F25"/>
    <w:rsid w:val="00E6302D"/>
    <w:rsid w:val="00E630B7"/>
    <w:rsid w:val="00E644F9"/>
    <w:rsid w:val="00E668C7"/>
    <w:rsid w:val="00E70D40"/>
    <w:rsid w:val="00E713C5"/>
    <w:rsid w:val="00E81F61"/>
    <w:rsid w:val="00E82537"/>
    <w:rsid w:val="00E842B7"/>
    <w:rsid w:val="00E8757C"/>
    <w:rsid w:val="00E87585"/>
    <w:rsid w:val="00E876E2"/>
    <w:rsid w:val="00E90A65"/>
    <w:rsid w:val="00E90BED"/>
    <w:rsid w:val="00E9145B"/>
    <w:rsid w:val="00E9174F"/>
    <w:rsid w:val="00E91A1F"/>
    <w:rsid w:val="00E92484"/>
    <w:rsid w:val="00E92F34"/>
    <w:rsid w:val="00E93113"/>
    <w:rsid w:val="00E94ABF"/>
    <w:rsid w:val="00E963CC"/>
    <w:rsid w:val="00E97B23"/>
    <w:rsid w:val="00EA11E5"/>
    <w:rsid w:val="00EA185C"/>
    <w:rsid w:val="00EA2736"/>
    <w:rsid w:val="00EA60A4"/>
    <w:rsid w:val="00EA6E98"/>
    <w:rsid w:val="00EB13B8"/>
    <w:rsid w:val="00EB4124"/>
    <w:rsid w:val="00EB447B"/>
    <w:rsid w:val="00EB4485"/>
    <w:rsid w:val="00EB5F93"/>
    <w:rsid w:val="00EB6369"/>
    <w:rsid w:val="00EB743A"/>
    <w:rsid w:val="00EB765B"/>
    <w:rsid w:val="00EB77D4"/>
    <w:rsid w:val="00EB785F"/>
    <w:rsid w:val="00EC01C6"/>
    <w:rsid w:val="00EC15C1"/>
    <w:rsid w:val="00EC248A"/>
    <w:rsid w:val="00EC31E8"/>
    <w:rsid w:val="00EC3C52"/>
    <w:rsid w:val="00EC4014"/>
    <w:rsid w:val="00EC5334"/>
    <w:rsid w:val="00EC5568"/>
    <w:rsid w:val="00EC58B9"/>
    <w:rsid w:val="00EC61F1"/>
    <w:rsid w:val="00EC7EC3"/>
    <w:rsid w:val="00ED16F5"/>
    <w:rsid w:val="00ED1B7E"/>
    <w:rsid w:val="00ED3098"/>
    <w:rsid w:val="00ED3D73"/>
    <w:rsid w:val="00ED50EB"/>
    <w:rsid w:val="00ED5241"/>
    <w:rsid w:val="00ED5E6E"/>
    <w:rsid w:val="00ED79AF"/>
    <w:rsid w:val="00ED7DA6"/>
    <w:rsid w:val="00EE06AF"/>
    <w:rsid w:val="00EE0B0B"/>
    <w:rsid w:val="00EE2045"/>
    <w:rsid w:val="00EE3EF5"/>
    <w:rsid w:val="00EE4560"/>
    <w:rsid w:val="00EE4E74"/>
    <w:rsid w:val="00EF2A7C"/>
    <w:rsid w:val="00EF3C39"/>
    <w:rsid w:val="00EF5A6B"/>
    <w:rsid w:val="00EF5ED9"/>
    <w:rsid w:val="00EF641F"/>
    <w:rsid w:val="00EF720B"/>
    <w:rsid w:val="00EF74A7"/>
    <w:rsid w:val="00EF780D"/>
    <w:rsid w:val="00F009D9"/>
    <w:rsid w:val="00F0151A"/>
    <w:rsid w:val="00F0280F"/>
    <w:rsid w:val="00F02967"/>
    <w:rsid w:val="00F030C7"/>
    <w:rsid w:val="00F04DF8"/>
    <w:rsid w:val="00F05F13"/>
    <w:rsid w:val="00F06761"/>
    <w:rsid w:val="00F11A81"/>
    <w:rsid w:val="00F12E08"/>
    <w:rsid w:val="00F13215"/>
    <w:rsid w:val="00F142C2"/>
    <w:rsid w:val="00F14E5F"/>
    <w:rsid w:val="00F16054"/>
    <w:rsid w:val="00F17869"/>
    <w:rsid w:val="00F179AD"/>
    <w:rsid w:val="00F218BB"/>
    <w:rsid w:val="00F21F1B"/>
    <w:rsid w:val="00F2686D"/>
    <w:rsid w:val="00F26B72"/>
    <w:rsid w:val="00F301CF"/>
    <w:rsid w:val="00F3032A"/>
    <w:rsid w:val="00F30372"/>
    <w:rsid w:val="00F32A89"/>
    <w:rsid w:val="00F339AC"/>
    <w:rsid w:val="00F33DEE"/>
    <w:rsid w:val="00F34424"/>
    <w:rsid w:val="00F3453B"/>
    <w:rsid w:val="00F36A7D"/>
    <w:rsid w:val="00F36D97"/>
    <w:rsid w:val="00F37D63"/>
    <w:rsid w:val="00F40019"/>
    <w:rsid w:val="00F404B2"/>
    <w:rsid w:val="00F40501"/>
    <w:rsid w:val="00F43B5A"/>
    <w:rsid w:val="00F43D17"/>
    <w:rsid w:val="00F44126"/>
    <w:rsid w:val="00F441DB"/>
    <w:rsid w:val="00F44E3C"/>
    <w:rsid w:val="00F4506C"/>
    <w:rsid w:val="00F4589F"/>
    <w:rsid w:val="00F458B8"/>
    <w:rsid w:val="00F45D51"/>
    <w:rsid w:val="00F45EA2"/>
    <w:rsid w:val="00F47135"/>
    <w:rsid w:val="00F47BB6"/>
    <w:rsid w:val="00F47C85"/>
    <w:rsid w:val="00F47C93"/>
    <w:rsid w:val="00F50B4A"/>
    <w:rsid w:val="00F51411"/>
    <w:rsid w:val="00F52BA4"/>
    <w:rsid w:val="00F540D9"/>
    <w:rsid w:val="00F54888"/>
    <w:rsid w:val="00F54B3F"/>
    <w:rsid w:val="00F561C8"/>
    <w:rsid w:val="00F60879"/>
    <w:rsid w:val="00F6090B"/>
    <w:rsid w:val="00F60941"/>
    <w:rsid w:val="00F6125C"/>
    <w:rsid w:val="00F617E0"/>
    <w:rsid w:val="00F62E20"/>
    <w:rsid w:val="00F63544"/>
    <w:rsid w:val="00F64779"/>
    <w:rsid w:val="00F647DE"/>
    <w:rsid w:val="00F6557D"/>
    <w:rsid w:val="00F65A9C"/>
    <w:rsid w:val="00F664BA"/>
    <w:rsid w:val="00F66688"/>
    <w:rsid w:val="00F700CB"/>
    <w:rsid w:val="00F7017D"/>
    <w:rsid w:val="00F70D84"/>
    <w:rsid w:val="00F715D4"/>
    <w:rsid w:val="00F723F1"/>
    <w:rsid w:val="00F72808"/>
    <w:rsid w:val="00F728EE"/>
    <w:rsid w:val="00F72A08"/>
    <w:rsid w:val="00F745BE"/>
    <w:rsid w:val="00F74CE8"/>
    <w:rsid w:val="00F752A5"/>
    <w:rsid w:val="00F759AE"/>
    <w:rsid w:val="00F75FA3"/>
    <w:rsid w:val="00F76372"/>
    <w:rsid w:val="00F774D1"/>
    <w:rsid w:val="00F778F1"/>
    <w:rsid w:val="00F80577"/>
    <w:rsid w:val="00F8147B"/>
    <w:rsid w:val="00F818D1"/>
    <w:rsid w:val="00F81921"/>
    <w:rsid w:val="00F8324A"/>
    <w:rsid w:val="00F835FD"/>
    <w:rsid w:val="00F850EA"/>
    <w:rsid w:val="00F858B9"/>
    <w:rsid w:val="00F871EA"/>
    <w:rsid w:val="00F87322"/>
    <w:rsid w:val="00F87904"/>
    <w:rsid w:val="00F87926"/>
    <w:rsid w:val="00F90E1D"/>
    <w:rsid w:val="00F91357"/>
    <w:rsid w:val="00F914A4"/>
    <w:rsid w:val="00F92BD5"/>
    <w:rsid w:val="00F9335A"/>
    <w:rsid w:val="00F9361C"/>
    <w:rsid w:val="00FA3821"/>
    <w:rsid w:val="00FA3C55"/>
    <w:rsid w:val="00FA4010"/>
    <w:rsid w:val="00FA4107"/>
    <w:rsid w:val="00FA4EE9"/>
    <w:rsid w:val="00FA6E55"/>
    <w:rsid w:val="00FA71D6"/>
    <w:rsid w:val="00FA7771"/>
    <w:rsid w:val="00FB09ED"/>
    <w:rsid w:val="00FB2BB7"/>
    <w:rsid w:val="00FB4A03"/>
    <w:rsid w:val="00FB657E"/>
    <w:rsid w:val="00FB67FA"/>
    <w:rsid w:val="00FB7758"/>
    <w:rsid w:val="00FB7C30"/>
    <w:rsid w:val="00FC0019"/>
    <w:rsid w:val="00FC2A7E"/>
    <w:rsid w:val="00FC5459"/>
    <w:rsid w:val="00FC5481"/>
    <w:rsid w:val="00FC56BB"/>
    <w:rsid w:val="00FC5F79"/>
    <w:rsid w:val="00FD1D3A"/>
    <w:rsid w:val="00FD25F1"/>
    <w:rsid w:val="00FD3199"/>
    <w:rsid w:val="00FD65B6"/>
    <w:rsid w:val="00FE19E7"/>
    <w:rsid w:val="00FE7FAA"/>
    <w:rsid w:val="00FF0B6B"/>
    <w:rsid w:val="00FF1017"/>
    <w:rsid w:val="00FF1503"/>
    <w:rsid w:val="00FF1E65"/>
    <w:rsid w:val="00FF22A0"/>
    <w:rsid w:val="00FF2AD5"/>
    <w:rsid w:val="00FF5542"/>
    <w:rsid w:val="00FF66AD"/>
    <w:rsid w:val="00FF6A9D"/>
    <w:rsid w:val="00FF7B18"/>
    <w:rsid w:val="19778D4C"/>
    <w:rsid w:val="393C9A19"/>
    <w:rsid w:val="6A07B339"/>
    <w:rsid w:val="6CFF9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7BF88F"/>
  <w15:docId w15:val="{F8613A36-5516-48F9-837B-7F378853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938"/>
    <w:rPr>
      <w:sz w:val="24"/>
      <w:szCs w:val="24"/>
    </w:rPr>
  </w:style>
  <w:style w:type="paragraph" w:styleId="Heading1">
    <w:name w:val="heading 1"/>
    <w:basedOn w:val="Normal"/>
    <w:next w:val="Normal"/>
    <w:link w:val="Heading1Char"/>
    <w:qFormat/>
    <w:rsid w:val="005340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502F0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semiHidden/>
    <w:rsid w:val="00184144"/>
    <w:pPr>
      <w:spacing w:after="220"/>
    </w:pPr>
    <w:rPr>
      <w:sz w:val="20"/>
      <w:szCs w:val="20"/>
    </w:rPr>
  </w:style>
  <w:style w:type="character" w:styleId="FootnoteReference">
    <w:name w:val="footnote reference"/>
    <w:uiPriority w:val="99"/>
    <w:semiHidden/>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FootnoteTextChar">
    <w:name w:val="Footnote Text Char"/>
    <w:link w:val="FootnoteText"/>
    <w:semiHidden/>
    <w:rsid w:val="001918E8"/>
  </w:style>
  <w:style w:type="paragraph" w:styleId="ListParagraph">
    <w:name w:val="List Paragraph"/>
    <w:basedOn w:val="Normal"/>
    <w:uiPriority w:val="34"/>
    <w:qFormat/>
    <w:rsid w:val="00AD61BC"/>
    <w:pPr>
      <w:ind w:left="720"/>
    </w:pPr>
    <w:rPr>
      <w:rFonts w:ascii="Calibri" w:eastAsia="Calibri" w:hAnsi="Calibri"/>
      <w:sz w:val="22"/>
      <w:szCs w:val="22"/>
    </w:rPr>
  </w:style>
  <w:style w:type="character" w:styleId="CommentReference">
    <w:name w:val="annotation reference"/>
    <w:basedOn w:val="DefaultParagraphFont"/>
    <w:rsid w:val="005B7525"/>
    <w:rPr>
      <w:sz w:val="16"/>
      <w:szCs w:val="16"/>
    </w:rPr>
  </w:style>
  <w:style w:type="paragraph" w:styleId="CommentText">
    <w:name w:val="annotation text"/>
    <w:basedOn w:val="Normal"/>
    <w:link w:val="CommentTextChar"/>
    <w:rsid w:val="005B7525"/>
    <w:rPr>
      <w:sz w:val="20"/>
      <w:szCs w:val="20"/>
    </w:rPr>
  </w:style>
  <w:style w:type="character" w:customStyle="1" w:styleId="CommentTextChar">
    <w:name w:val="Comment Text Char"/>
    <w:basedOn w:val="DefaultParagraphFont"/>
    <w:link w:val="CommentText"/>
    <w:rsid w:val="005B7525"/>
  </w:style>
  <w:style w:type="paragraph" w:styleId="CommentSubject">
    <w:name w:val="annotation subject"/>
    <w:basedOn w:val="CommentText"/>
    <w:next w:val="CommentText"/>
    <w:link w:val="CommentSubjectChar"/>
    <w:rsid w:val="005B7525"/>
    <w:rPr>
      <w:b/>
      <w:bCs/>
    </w:rPr>
  </w:style>
  <w:style w:type="character" w:customStyle="1" w:styleId="CommentSubjectChar">
    <w:name w:val="Comment Subject Char"/>
    <w:basedOn w:val="CommentTextChar"/>
    <w:link w:val="CommentSubject"/>
    <w:rsid w:val="005B7525"/>
    <w:rPr>
      <w:b/>
      <w:bCs/>
    </w:rPr>
  </w:style>
  <w:style w:type="paragraph" w:styleId="BalloonText">
    <w:name w:val="Balloon Text"/>
    <w:basedOn w:val="Normal"/>
    <w:link w:val="BalloonTextChar"/>
    <w:rsid w:val="005B7525"/>
    <w:rPr>
      <w:rFonts w:ascii="Tahoma" w:hAnsi="Tahoma" w:cs="Tahoma"/>
      <w:sz w:val="16"/>
      <w:szCs w:val="16"/>
    </w:rPr>
  </w:style>
  <w:style w:type="character" w:customStyle="1" w:styleId="BalloonTextChar">
    <w:name w:val="Balloon Text Char"/>
    <w:basedOn w:val="DefaultParagraphFont"/>
    <w:link w:val="BalloonText"/>
    <w:rsid w:val="005B7525"/>
    <w:rPr>
      <w:rFonts w:ascii="Tahoma" w:hAnsi="Tahoma" w:cs="Tahoma"/>
      <w:sz w:val="16"/>
      <w:szCs w:val="16"/>
    </w:rPr>
  </w:style>
  <w:style w:type="character" w:customStyle="1" w:styleId="Heading1Char">
    <w:name w:val="Heading 1 Char"/>
    <w:basedOn w:val="DefaultParagraphFont"/>
    <w:link w:val="Heading1"/>
    <w:rsid w:val="005340EA"/>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993765"/>
    <w:rPr>
      <w:sz w:val="24"/>
      <w:szCs w:val="24"/>
    </w:rPr>
  </w:style>
  <w:style w:type="paragraph" w:customStyle="1" w:styleId="xgmail-msolistparagraph">
    <w:name w:val="x_gmail-msolistparagraph"/>
    <w:basedOn w:val="Normal"/>
    <w:rsid w:val="003F4DD6"/>
    <w:pPr>
      <w:spacing w:before="100" w:beforeAutospacing="1" w:after="100" w:afterAutospacing="1"/>
    </w:pPr>
    <w:rPr>
      <w:rFonts w:ascii="Calibri" w:eastAsiaTheme="minorHAnsi" w:hAnsi="Calibri" w:cs="Calibri"/>
      <w:sz w:val="22"/>
      <w:szCs w:val="22"/>
    </w:rPr>
  </w:style>
  <w:style w:type="character" w:customStyle="1" w:styleId="xgmail-apple-converted-space">
    <w:name w:val="x_gmail-apple-converted-space"/>
    <w:basedOn w:val="DefaultParagraphFont"/>
    <w:rsid w:val="003F4DD6"/>
  </w:style>
  <w:style w:type="character" w:customStyle="1" w:styleId="BodyTextChar">
    <w:name w:val="Body Text Char"/>
    <w:basedOn w:val="DefaultParagraphFont"/>
    <w:link w:val="BodyText"/>
    <w:rsid w:val="000132D2"/>
    <w:rPr>
      <w:sz w:val="24"/>
    </w:rPr>
  </w:style>
  <w:style w:type="character" w:customStyle="1" w:styleId="Heading3Char">
    <w:name w:val="Heading 3 Char"/>
    <w:basedOn w:val="DefaultParagraphFont"/>
    <w:link w:val="Heading3"/>
    <w:rsid w:val="0085610E"/>
    <w:rPr>
      <w:rFonts w:ascii="Arial" w:hAnsi="Arial" w:cs="Arial"/>
      <w:b/>
      <w:bCs/>
      <w:sz w:val="26"/>
      <w:szCs w:val="26"/>
    </w:rPr>
  </w:style>
  <w:style w:type="character" w:customStyle="1" w:styleId="HeaderChar">
    <w:name w:val="Header Char"/>
    <w:basedOn w:val="DefaultParagraphFont"/>
    <w:link w:val="Header"/>
    <w:rsid w:val="009F6BA1"/>
    <w:rPr>
      <w:sz w:val="24"/>
      <w:szCs w:val="24"/>
    </w:rPr>
  </w:style>
  <w:style w:type="character" w:customStyle="1" w:styleId="Heading4Char">
    <w:name w:val="Heading 4 Char"/>
    <w:basedOn w:val="DefaultParagraphFont"/>
    <w:link w:val="Heading4"/>
    <w:semiHidden/>
    <w:rsid w:val="00502F02"/>
    <w:rPr>
      <w:rFonts w:asciiTheme="majorHAnsi" w:eastAsiaTheme="majorEastAsia" w:hAnsiTheme="majorHAnsi" w:cstheme="majorBidi"/>
      <w:i/>
      <w:iCs/>
      <w:color w:val="365F91" w:themeColor="accent1" w:themeShade="BF"/>
      <w:sz w:val="24"/>
      <w:szCs w:val="24"/>
    </w:rPr>
  </w:style>
  <w:style w:type="paragraph" w:customStyle="1" w:styleId="xmsolistparagraph">
    <w:name w:val="x_msolistparagraph"/>
    <w:basedOn w:val="Normal"/>
    <w:rsid w:val="002D0E89"/>
    <w:pPr>
      <w:ind w:left="720"/>
    </w:pPr>
    <w:rPr>
      <w:rFonts w:eastAsiaTheme="minorHAnsi"/>
    </w:rPr>
  </w:style>
  <w:style w:type="character" w:styleId="UnresolvedMention">
    <w:name w:val="Unresolved Mention"/>
    <w:basedOn w:val="DefaultParagraphFont"/>
    <w:uiPriority w:val="99"/>
    <w:semiHidden/>
    <w:unhideWhenUsed/>
    <w:rsid w:val="00892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0289">
      <w:bodyDiv w:val="1"/>
      <w:marLeft w:val="0"/>
      <w:marRight w:val="0"/>
      <w:marTop w:val="0"/>
      <w:marBottom w:val="0"/>
      <w:divBdr>
        <w:top w:val="none" w:sz="0" w:space="0" w:color="auto"/>
        <w:left w:val="none" w:sz="0" w:space="0" w:color="auto"/>
        <w:bottom w:val="none" w:sz="0" w:space="0" w:color="auto"/>
        <w:right w:val="none" w:sz="0" w:space="0" w:color="auto"/>
      </w:divBdr>
    </w:div>
    <w:div w:id="241138582">
      <w:bodyDiv w:val="1"/>
      <w:marLeft w:val="0"/>
      <w:marRight w:val="0"/>
      <w:marTop w:val="0"/>
      <w:marBottom w:val="0"/>
      <w:divBdr>
        <w:top w:val="none" w:sz="0" w:space="0" w:color="auto"/>
        <w:left w:val="none" w:sz="0" w:space="0" w:color="auto"/>
        <w:bottom w:val="none" w:sz="0" w:space="0" w:color="auto"/>
        <w:right w:val="none" w:sz="0" w:space="0" w:color="auto"/>
      </w:divBdr>
    </w:div>
    <w:div w:id="260534169">
      <w:bodyDiv w:val="1"/>
      <w:marLeft w:val="0"/>
      <w:marRight w:val="0"/>
      <w:marTop w:val="0"/>
      <w:marBottom w:val="0"/>
      <w:divBdr>
        <w:top w:val="none" w:sz="0" w:space="0" w:color="auto"/>
        <w:left w:val="none" w:sz="0" w:space="0" w:color="auto"/>
        <w:bottom w:val="none" w:sz="0" w:space="0" w:color="auto"/>
        <w:right w:val="none" w:sz="0" w:space="0" w:color="auto"/>
      </w:divBdr>
    </w:div>
    <w:div w:id="288096606">
      <w:bodyDiv w:val="1"/>
      <w:marLeft w:val="0"/>
      <w:marRight w:val="0"/>
      <w:marTop w:val="0"/>
      <w:marBottom w:val="0"/>
      <w:divBdr>
        <w:top w:val="none" w:sz="0" w:space="0" w:color="auto"/>
        <w:left w:val="none" w:sz="0" w:space="0" w:color="auto"/>
        <w:bottom w:val="none" w:sz="0" w:space="0" w:color="auto"/>
        <w:right w:val="none" w:sz="0" w:space="0" w:color="auto"/>
      </w:divBdr>
    </w:div>
    <w:div w:id="518087397">
      <w:bodyDiv w:val="1"/>
      <w:marLeft w:val="0"/>
      <w:marRight w:val="0"/>
      <w:marTop w:val="0"/>
      <w:marBottom w:val="0"/>
      <w:divBdr>
        <w:top w:val="none" w:sz="0" w:space="0" w:color="auto"/>
        <w:left w:val="none" w:sz="0" w:space="0" w:color="auto"/>
        <w:bottom w:val="none" w:sz="0" w:space="0" w:color="auto"/>
        <w:right w:val="none" w:sz="0" w:space="0" w:color="auto"/>
      </w:divBdr>
    </w:div>
    <w:div w:id="727148666">
      <w:bodyDiv w:val="1"/>
      <w:marLeft w:val="0"/>
      <w:marRight w:val="0"/>
      <w:marTop w:val="0"/>
      <w:marBottom w:val="0"/>
      <w:divBdr>
        <w:top w:val="none" w:sz="0" w:space="0" w:color="auto"/>
        <w:left w:val="none" w:sz="0" w:space="0" w:color="auto"/>
        <w:bottom w:val="none" w:sz="0" w:space="0" w:color="auto"/>
        <w:right w:val="none" w:sz="0" w:space="0" w:color="auto"/>
      </w:divBdr>
    </w:div>
    <w:div w:id="836071489">
      <w:bodyDiv w:val="1"/>
      <w:marLeft w:val="0"/>
      <w:marRight w:val="0"/>
      <w:marTop w:val="0"/>
      <w:marBottom w:val="0"/>
      <w:divBdr>
        <w:top w:val="none" w:sz="0" w:space="0" w:color="auto"/>
        <w:left w:val="none" w:sz="0" w:space="0" w:color="auto"/>
        <w:bottom w:val="none" w:sz="0" w:space="0" w:color="auto"/>
        <w:right w:val="none" w:sz="0" w:space="0" w:color="auto"/>
      </w:divBdr>
    </w:div>
    <w:div w:id="1008286008">
      <w:bodyDiv w:val="1"/>
      <w:marLeft w:val="0"/>
      <w:marRight w:val="0"/>
      <w:marTop w:val="0"/>
      <w:marBottom w:val="0"/>
      <w:divBdr>
        <w:top w:val="none" w:sz="0" w:space="0" w:color="auto"/>
        <w:left w:val="none" w:sz="0" w:space="0" w:color="auto"/>
        <w:bottom w:val="none" w:sz="0" w:space="0" w:color="auto"/>
        <w:right w:val="none" w:sz="0" w:space="0" w:color="auto"/>
      </w:divBdr>
    </w:div>
    <w:div w:id="1125583939">
      <w:bodyDiv w:val="1"/>
      <w:marLeft w:val="0"/>
      <w:marRight w:val="0"/>
      <w:marTop w:val="0"/>
      <w:marBottom w:val="0"/>
      <w:divBdr>
        <w:top w:val="none" w:sz="0" w:space="0" w:color="auto"/>
        <w:left w:val="none" w:sz="0" w:space="0" w:color="auto"/>
        <w:bottom w:val="none" w:sz="0" w:space="0" w:color="auto"/>
        <w:right w:val="none" w:sz="0" w:space="0" w:color="auto"/>
      </w:divBdr>
    </w:div>
    <w:div w:id="1174417587">
      <w:bodyDiv w:val="1"/>
      <w:marLeft w:val="0"/>
      <w:marRight w:val="0"/>
      <w:marTop w:val="0"/>
      <w:marBottom w:val="0"/>
      <w:divBdr>
        <w:top w:val="none" w:sz="0" w:space="0" w:color="auto"/>
        <w:left w:val="none" w:sz="0" w:space="0" w:color="auto"/>
        <w:bottom w:val="none" w:sz="0" w:space="0" w:color="auto"/>
        <w:right w:val="none" w:sz="0" w:space="0" w:color="auto"/>
      </w:divBdr>
    </w:div>
    <w:div w:id="1279294062">
      <w:bodyDiv w:val="1"/>
      <w:marLeft w:val="0"/>
      <w:marRight w:val="0"/>
      <w:marTop w:val="0"/>
      <w:marBottom w:val="0"/>
      <w:divBdr>
        <w:top w:val="none" w:sz="0" w:space="0" w:color="auto"/>
        <w:left w:val="none" w:sz="0" w:space="0" w:color="auto"/>
        <w:bottom w:val="none" w:sz="0" w:space="0" w:color="auto"/>
        <w:right w:val="none" w:sz="0" w:space="0" w:color="auto"/>
      </w:divBdr>
    </w:div>
    <w:div w:id="1300262626">
      <w:bodyDiv w:val="1"/>
      <w:marLeft w:val="0"/>
      <w:marRight w:val="0"/>
      <w:marTop w:val="0"/>
      <w:marBottom w:val="0"/>
      <w:divBdr>
        <w:top w:val="none" w:sz="0" w:space="0" w:color="auto"/>
        <w:left w:val="none" w:sz="0" w:space="0" w:color="auto"/>
        <w:bottom w:val="none" w:sz="0" w:space="0" w:color="auto"/>
        <w:right w:val="none" w:sz="0" w:space="0" w:color="auto"/>
      </w:divBdr>
    </w:div>
    <w:div w:id="1367680442">
      <w:bodyDiv w:val="1"/>
      <w:marLeft w:val="0"/>
      <w:marRight w:val="0"/>
      <w:marTop w:val="0"/>
      <w:marBottom w:val="0"/>
      <w:divBdr>
        <w:top w:val="none" w:sz="0" w:space="0" w:color="auto"/>
        <w:left w:val="none" w:sz="0" w:space="0" w:color="auto"/>
        <w:bottom w:val="none" w:sz="0" w:space="0" w:color="auto"/>
        <w:right w:val="none" w:sz="0" w:space="0" w:color="auto"/>
      </w:divBdr>
    </w:div>
    <w:div w:id="1503083146">
      <w:bodyDiv w:val="1"/>
      <w:marLeft w:val="0"/>
      <w:marRight w:val="0"/>
      <w:marTop w:val="0"/>
      <w:marBottom w:val="0"/>
      <w:divBdr>
        <w:top w:val="none" w:sz="0" w:space="0" w:color="auto"/>
        <w:left w:val="none" w:sz="0" w:space="0" w:color="auto"/>
        <w:bottom w:val="none" w:sz="0" w:space="0" w:color="auto"/>
        <w:right w:val="none" w:sz="0" w:space="0" w:color="auto"/>
      </w:divBdr>
    </w:div>
    <w:div w:id="1723480682">
      <w:bodyDiv w:val="1"/>
      <w:marLeft w:val="0"/>
      <w:marRight w:val="0"/>
      <w:marTop w:val="0"/>
      <w:marBottom w:val="0"/>
      <w:divBdr>
        <w:top w:val="none" w:sz="0" w:space="0" w:color="auto"/>
        <w:left w:val="none" w:sz="0" w:space="0" w:color="auto"/>
        <w:bottom w:val="none" w:sz="0" w:space="0" w:color="auto"/>
        <w:right w:val="none" w:sz="0" w:space="0" w:color="auto"/>
      </w:divBdr>
    </w:div>
    <w:div w:id="1747263761">
      <w:bodyDiv w:val="1"/>
      <w:marLeft w:val="0"/>
      <w:marRight w:val="0"/>
      <w:marTop w:val="0"/>
      <w:marBottom w:val="0"/>
      <w:divBdr>
        <w:top w:val="none" w:sz="0" w:space="0" w:color="auto"/>
        <w:left w:val="none" w:sz="0" w:space="0" w:color="auto"/>
        <w:bottom w:val="none" w:sz="0" w:space="0" w:color="auto"/>
        <w:right w:val="none" w:sz="0" w:space="0" w:color="auto"/>
      </w:divBdr>
    </w:div>
    <w:div w:id="1796174519">
      <w:bodyDiv w:val="1"/>
      <w:marLeft w:val="0"/>
      <w:marRight w:val="0"/>
      <w:marTop w:val="0"/>
      <w:marBottom w:val="0"/>
      <w:divBdr>
        <w:top w:val="none" w:sz="0" w:space="0" w:color="auto"/>
        <w:left w:val="none" w:sz="0" w:space="0" w:color="auto"/>
        <w:bottom w:val="none" w:sz="0" w:space="0" w:color="auto"/>
        <w:right w:val="none" w:sz="0" w:space="0" w:color="auto"/>
      </w:divBdr>
    </w:div>
    <w:div w:id="1817532698">
      <w:bodyDiv w:val="1"/>
      <w:marLeft w:val="0"/>
      <w:marRight w:val="0"/>
      <w:marTop w:val="0"/>
      <w:marBottom w:val="0"/>
      <w:divBdr>
        <w:top w:val="none" w:sz="0" w:space="0" w:color="auto"/>
        <w:left w:val="none" w:sz="0" w:space="0" w:color="auto"/>
        <w:bottom w:val="none" w:sz="0" w:space="0" w:color="auto"/>
        <w:right w:val="none" w:sz="0" w:space="0" w:color="auto"/>
      </w:divBdr>
    </w:div>
    <w:div w:id="1841773407">
      <w:bodyDiv w:val="1"/>
      <w:marLeft w:val="0"/>
      <w:marRight w:val="0"/>
      <w:marTop w:val="0"/>
      <w:marBottom w:val="0"/>
      <w:divBdr>
        <w:top w:val="none" w:sz="0" w:space="0" w:color="auto"/>
        <w:left w:val="none" w:sz="0" w:space="0" w:color="auto"/>
        <w:bottom w:val="none" w:sz="0" w:space="0" w:color="auto"/>
        <w:right w:val="none" w:sz="0" w:space="0" w:color="auto"/>
      </w:divBdr>
    </w:div>
    <w:div w:id="1870027214">
      <w:bodyDiv w:val="1"/>
      <w:marLeft w:val="0"/>
      <w:marRight w:val="0"/>
      <w:marTop w:val="0"/>
      <w:marBottom w:val="0"/>
      <w:divBdr>
        <w:top w:val="none" w:sz="0" w:space="0" w:color="auto"/>
        <w:left w:val="none" w:sz="0" w:space="0" w:color="auto"/>
        <w:bottom w:val="none" w:sz="0" w:space="0" w:color="auto"/>
        <w:right w:val="none" w:sz="0" w:space="0" w:color="auto"/>
      </w:divBdr>
    </w:div>
    <w:div w:id="1877573555">
      <w:bodyDiv w:val="1"/>
      <w:marLeft w:val="0"/>
      <w:marRight w:val="0"/>
      <w:marTop w:val="0"/>
      <w:marBottom w:val="0"/>
      <w:divBdr>
        <w:top w:val="none" w:sz="0" w:space="0" w:color="auto"/>
        <w:left w:val="none" w:sz="0" w:space="0" w:color="auto"/>
        <w:bottom w:val="none" w:sz="0" w:space="0" w:color="auto"/>
        <w:right w:val="none" w:sz="0" w:space="0" w:color="auto"/>
      </w:divBdr>
    </w:div>
    <w:div w:id="2035420237">
      <w:bodyDiv w:val="1"/>
      <w:marLeft w:val="0"/>
      <w:marRight w:val="0"/>
      <w:marTop w:val="0"/>
      <w:marBottom w:val="0"/>
      <w:divBdr>
        <w:top w:val="none" w:sz="0" w:space="0" w:color="auto"/>
        <w:left w:val="none" w:sz="0" w:space="0" w:color="auto"/>
        <w:bottom w:val="none" w:sz="0" w:space="0" w:color="auto"/>
        <w:right w:val="none" w:sz="0" w:space="0" w:color="auto"/>
      </w:divBdr>
    </w:div>
    <w:div w:id="205554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Gann, Julie</DisplayName>
        <AccountId>42</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59FBA-884E-49FE-BDB2-C3CE218A16A0}">
  <ds:schemaRefs>
    <ds:schemaRef ds:uri="http://schemas.microsoft.com/sharepoint/v3/contenttype/forms"/>
  </ds:schemaRefs>
</ds:datastoreItem>
</file>

<file path=customXml/itemProps2.xml><?xml version="1.0" encoding="utf-8"?>
<ds:datastoreItem xmlns:ds="http://schemas.openxmlformats.org/officeDocument/2006/customXml" ds:itemID="{4525A191-D053-4407-AE04-0BCBC1759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98F22-CBD1-4649-90A1-51DF4A7D5BCA}">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CBAB5EA6-CE1F-40BA-A7D6-0603918605B4}">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39</TotalTime>
  <Pages>8</Pages>
  <Words>3362</Words>
  <Characters>21349</Characters>
  <Application>Microsoft Office Word</Application>
  <DocSecurity>0</DocSecurity>
  <Lines>418</Lines>
  <Paragraphs>184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cp:lastModifiedBy>Gann, Julie</cp:lastModifiedBy>
  <cp:revision>37</cp:revision>
  <cp:lastPrinted>2025-04-29T23:16:00Z</cp:lastPrinted>
  <dcterms:created xsi:type="dcterms:W3CDTF">2025-05-06T16:54:00Z</dcterms:created>
  <dcterms:modified xsi:type="dcterms:W3CDTF">2025-07-28T14:31:00Z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Test">
    <vt:filetime>2023-07-05T05:00:00Z</vt:filetime>
  </property>
</Properties>
</file>